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tylesWithEffects.xml" ContentType="application/vnd.ms-word.stylesWithEffect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11A1" w:rsidRDefault="00FA6058">
      <w:pPr>
        <w:rPr>
          <w:b/>
        </w:rPr>
      </w:pPr>
      <w:r>
        <w:rPr>
          <w:b/>
        </w:rPr>
        <w:t>Poetic Structures Mini Unit</w:t>
      </w:r>
    </w:p>
    <w:p w:rsidR="00FA6058" w:rsidRDefault="00FA6058">
      <w:pPr>
        <w:rPr>
          <w:b/>
        </w:rPr>
      </w:pPr>
    </w:p>
    <w:p w:rsidR="00FA6058" w:rsidRDefault="00FA6058">
      <w:pPr>
        <w:rPr>
          <w:b/>
        </w:rPr>
      </w:pPr>
      <w:r>
        <w:rPr>
          <w:b/>
        </w:rPr>
        <w:t>Project Description</w:t>
      </w:r>
    </w:p>
    <w:p w:rsidR="00FA6058" w:rsidRDefault="00FA6058">
      <w:pPr>
        <w:rPr>
          <w:ins w:id="0" w:author="Gayle Thieman" w:date="2011-08-09T21:48:00Z"/>
        </w:rPr>
      </w:pPr>
      <w:r>
        <w:t>At the end of the unit students will have created at least one poem in each of the styles we have explored in the unit: haiku, sonnet, free verse</w:t>
      </w:r>
      <w:r w:rsidR="00AD2407">
        <w:t>, and limerick</w:t>
      </w:r>
      <w:r>
        <w:t xml:space="preserve">; these poems will be about various topics that they students have chosen. Students will </w:t>
      </w:r>
      <w:r w:rsidRPr="00FA6058">
        <w:rPr>
          <w:b/>
        </w:rPr>
        <w:t>select one poem</w:t>
      </w:r>
      <w:r>
        <w:t xml:space="preserve"> from these </w:t>
      </w:r>
      <w:ins w:id="1" w:author="Gayle Thieman" w:date="2011-08-09T21:47:00Z">
        <w:r w:rsidR="00823ED6">
          <w:t xml:space="preserve">four </w:t>
        </w:r>
      </w:ins>
      <w:del w:id="2" w:author="Gayle Thieman" w:date="2011-08-09T21:47:00Z">
        <w:r w:rsidDel="00823ED6">
          <w:delText>three</w:delText>
        </w:r>
      </w:del>
      <w:r>
        <w:t xml:space="preserve">. They will then </w:t>
      </w:r>
      <w:r w:rsidRPr="00FA6058">
        <w:rPr>
          <w:b/>
        </w:rPr>
        <w:t xml:space="preserve">rewrite the remaining </w:t>
      </w:r>
      <w:r w:rsidR="00AD2407">
        <w:rPr>
          <w:b/>
        </w:rPr>
        <w:t>three</w:t>
      </w:r>
      <w:r w:rsidRPr="00FA6058">
        <w:rPr>
          <w:b/>
        </w:rPr>
        <w:t xml:space="preserve"> poems on the same subject</w:t>
      </w:r>
      <w:r>
        <w:t xml:space="preserve"> as the poem they have chosen, but in the </w:t>
      </w:r>
      <w:proofErr w:type="gramStart"/>
      <w:r>
        <w:t xml:space="preserve">remaining </w:t>
      </w:r>
      <w:ins w:id="3" w:author="Gayle Thieman" w:date="2011-08-09T21:47:00Z">
        <w:r w:rsidR="00823ED6">
          <w:t xml:space="preserve"> three</w:t>
        </w:r>
      </w:ins>
      <w:proofErr w:type="gramEnd"/>
      <w:del w:id="4" w:author="Gayle Thieman" w:date="2011-08-09T21:47:00Z">
        <w:r w:rsidDel="00823ED6">
          <w:delText>two</w:delText>
        </w:r>
      </w:del>
      <w:r>
        <w:t xml:space="preserve"> structures. Thus, the final product will be </w:t>
      </w:r>
      <w:ins w:id="5" w:author="Gayle Thieman" w:date="2011-08-09T21:47:00Z">
        <w:r w:rsidR="00823ED6">
          <w:t>four</w:t>
        </w:r>
      </w:ins>
      <w:del w:id="6" w:author="Gayle Thieman" w:date="2011-08-09T21:47:00Z">
        <w:r w:rsidDel="00823ED6">
          <w:delText>three</w:delText>
        </w:r>
      </w:del>
      <w:r>
        <w:t xml:space="preserve"> poems on the same topic but in </w:t>
      </w:r>
      <w:ins w:id="7" w:author="Gayle Thieman" w:date="2011-08-09T21:47:00Z">
        <w:r w:rsidR="00823ED6">
          <w:t>four</w:t>
        </w:r>
      </w:ins>
      <w:del w:id="8" w:author="Gayle Thieman" w:date="2011-08-09T21:47:00Z">
        <w:r w:rsidDel="00823ED6">
          <w:delText>three</w:delText>
        </w:r>
      </w:del>
      <w:r>
        <w:t xml:space="preserve"> varying styles: haiku, sonnet, free verse</w:t>
      </w:r>
      <w:r w:rsidR="00AD2407">
        <w:t>, and limerick</w:t>
      </w:r>
      <w:r>
        <w:t xml:space="preserve">. When the students have completed their collection they will </w:t>
      </w:r>
      <w:r w:rsidRPr="00FA6058">
        <w:rPr>
          <w:b/>
        </w:rPr>
        <w:t>write a 1-2 page reflection</w:t>
      </w:r>
      <w:r>
        <w:t xml:space="preserve"> about the process of writing their poems, which structure they felt was the best means of expressing their subject, and why. Students should refer to their poems to provide support for their conclusions. </w:t>
      </w:r>
      <w:r w:rsidR="00CE0250">
        <w:t xml:space="preserve">Students should choose a method of sharing their poems with the class: this may be a poster or handout with the poems written on it so that their classmates can read them, or a reading of the poems in front of the class. </w:t>
      </w:r>
    </w:p>
    <w:p w:rsidR="00823ED6" w:rsidRDefault="00823ED6">
      <w:pPr>
        <w:numPr>
          <w:ins w:id="9" w:author="Gayle Thieman" w:date="2011-08-09T21:48:00Z"/>
        </w:numPr>
        <w:rPr>
          <w:ins w:id="10" w:author="Gayle Thieman" w:date="2011-08-09T21:48:00Z"/>
        </w:rPr>
      </w:pPr>
    </w:p>
    <w:p w:rsidR="00823ED6" w:rsidRDefault="00823ED6">
      <w:pPr>
        <w:numPr>
          <w:ins w:id="11" w:author="Gayle Thieman" w:date="2011-08-09T21:48:00Z"/>
        </w:numPr>
      </w:pPr>
      <w:ins w:id="12" w:author="Gayle Thieman" w:date="2011-08-09T21:48:00Z">
        <w:r>
          <w:t>It seemed that you changed part of the description when you added the fourth time of poem, but I</w:t>
        </w:r>
        <w:r>
          <w:t>’</w:t>
        </w:r>
        <w:r>
          <w:t>m not sure.  Are students choosing one poem (from the 4 styles) and then writing three additional poems on the same subject but with the remaining three styles?</w:t>
        </w:r>
      </w:ins>
    </w:p>
    <w:p w:rsidR="00FA6058" w:rsidRDefault="00FA6058"/>
    <w:p w:rsidR="00FA6058" w:rsidRDefault="00FA6058">
      <w:pPr>
        <w:rPr>
          <w:b/>
        </w:rPr>
      </w:pPr>
      <w:r>
        <w:rPr>
          <w:b/>
        </w:rPr>
        <w:t>PROCEDURES</w:t>
      </w:r>
    </w:p>
    <w:p w:rsidR="00FA6058" w:rsidRDefault="00FA6058">
      <w:r>
        <w:t xml:space="preserve">Step 1: Ask students to assemble the poems that they have written for the unit thus far. </w:t>
      </w:r>
    </w:p>
    <w:p w:rsidR="00FA6058" w:rsidRDefault="00FA6058">
      <w:r>
        <w:t>Step 2: Have them carefully review their poems and decide on one poem about the subject that they prefer. It may be a haiku, a sonnet, or a free verse poem</w:t>
      </w:r>
      <w:ins w:id="13" w:author="Gayle Thieman" w:date="2011-08-09T21:49:00Z">
        <w:r w:rsidR="00823ED6">
          <w:t xml:space="preserve"> or a limerick</w:t>
        </w:r>
      </w:ins>
      <w:del w:id="14" w:author="Gayle Thieman" w:date="2011-08-09T21:49:00Z">
        <w:r w:rsidDel="00823ED6">
          <w:delText>.</w:delText>
        </w:r>
      </w:del>
    </w:p>
    <w:p w:rsidR="00FA6058" w:rsidRDefault="00FA6058">
      <w:r>
        <w:t>Ste</w:t>
      </w:r>
      <w:r w:rsidR="00CE0250">
        <w:t xml:space="preserve">p 3: Students will then write </w:t>
      </w:r>
      <w:ins w:id="15" w:author="Gayle Thieman" w:date="2011-08-09T21:50:00Z">
        <w:r w:rsidR="00823ED6">
          <w:t>three</w:t>
        </w:r>
      </w:ins>
      <w:del w:id="16" w:author="Gayle Thieman" w:date="2011-08-09T21:50:00Z">
        <w:r w:rsidR="00CE0250" w:rsidDel="00823ED6">
          <w:delText>two</w:delText>
        </w:r>
      </w:del>
      <w:r w:rsidR="00CE0250">
        <w:t xml:space="preserve"> more poems about the same subject, using the remaining t</w:t>
      </w:r>
      <w:ins w:id="17" w:author="Gayle Thieman" w:date="2011-08-09T21:50:00Z">
        <w:r w:rsidR="00823ED6">
          <w:t>hree</w:t>
        </w:r>
      </w:ins>
      <w:del w:id="18" w:author="Gayle Thieman" w:date="2011-08-09T21:50:00Z">
        <w:r w:rsidR="00CE0250" w:rsidDel="00823ED6">
          <w:delText>wo</w:delText>
        </w:r>
      </w:del>
      <w:r w:rsidR="00CE0250">
        <w:t xml:space="preserve"> structures. (*Students will have a haiku, a sonnet, a free verse poem,</w:t>
      </w:r>
      <w:r w:rsidR="00AD2407">
        <w:t xml:space="preserve"> and a limerick,</w:t>
      </w:r>
      <w:r w:rsidR="00CE0250">
        <w:t xml:space="preserve"> each of which is about the same subject)</w:t>
      </w:r>
    </w:p>
    <w:p w:rsidR="00CE0250" w:rsidRDefault="00CE0250">
      <w:r>
        <w:t xml:space="preserve">Step 4: Students will then write a 1-2 page reflection paper about which poem they think best expresses their chosen subject and why. They should reference their poems in this paper to provide support for their opinions. </w:t>
      </w:r>
    </w:p>
    <w:p w:rsidR="00CE0250" w:rsidRDefault="00CE0250">
      <w:r>
        <w:t xml:space="preserve">Step 5: </w:t>
      </w:r>
      <w:r w:rsidR="00157A52">
        <w:t xml:space="preserve">Students will create a simple presentation to share their poems with their classmates. They may do this either by creating a poster or handout with their poems, or by reading their poems aloud to the class in a formal poetry reading. </w:t>
      </w:r>
    </w:p>
    <w:p w:rsidR="00157A52" w:rsidRDefault="00157A52"/>
    <w:p w:rsidR="00157A52" w:rsidRDefault="00157A52">
      <w:pPr>
        <w:rPr>
          <w:b/>
        </w:rPr>
      </w:pPr>
      <w:r>
        <w:rPr>
          <w:b/>
        </w:rPr>
        <w:t>EVALUATION CRITERIA</w:t>
      </w:r>
    </w:p>
    <w:p w:rsidR="00157A52" w:rsidRDefault="00157A52">
      <w:r>
        <w:t>*</w:t>
      </w:r>
      <w:proofErr w:type="gramStart"/>
      <w:r>
        <w:t>completion</w:t>
      </w:r>
      <w:proofErr w:type="gramEnd"/>
      <w:r>
        <w:t xml:space="preserve"> of </w:t>
      </w:r>
      <w:r w:rsidR="00AD2407">
        <w:t>four</w:t>
      </w:r>
      <w:r>
        <w:t xml:space="preserve"> </w:t>
      </w:r>
      <w:r w:rsidR="00556D15">
        <w:t xml:space="preserve">poems. </w:t>
      </w:r>
    </w:p>
    <w:p w:rsidR="00157A52" w:rsidRDefault="00157A52">
      <w:r>
        <w:t>*</w:t>
      </w:r>
      <w:proofErr w:type="gramStart"/>
      <w:r>
        <w:t>correct</w:t>
      </w:r>
      <w:proofErr w:type="gramEnd"/>
      <w:r>
        <w:t xml:space="preserve"> usage of </w:t>
      </w:r>
      <w:r w:rsidR="00556D15">
        <w:t xml:space="preserve">three </w:t>
      </w:r>
      <w:r>
        <w:t>poetic forms: haiku, sonnet, free verse</w:t>
      </w:r>
      <w:r w:rsidR="00AD2407">
        <w:t>, and limerick</w:t>
      </w:r>
      <w:bookmarkStart w:id="19" w:name="_GoBack"/>
      <w:bookmarkEnd w:id="19"/>
      <w:r>
        <w:t>.</w:t>
      </w:r>
      <w:ins w:id="20" w:author="Gayle Thieman" w:date="2011-08-09T21:50:00Z">
        <w:r w:rsidR="00823ED6">
          <w:t xml:space="preserve">  Am I missing something here?  Aren</w:t>
        </w:r>
        <w:r w:rsidR="00823ED6">
          <w:t>’</w:t>
        </w:r>
        <w:r w:rsidR="00823ED6">
          <w:t>t there four poetic forms?</w:t>
        </w:r>
      </w:ins>
    </w:p>
    <w:p w:rsidR="00556D15" w:rsidRDefault="00157A52" w:rsidP="00556D15">
      <w:r>
        <w:t>*</w:t>
      </w:r>
      <w:r w:rsidR="00556D15">
        <w:t xml:space="preserve"> </w:t>
      </w:r>
      <w:proofErr w:type="gramStart"/>
      <w:r w:rsidR="00556D15">
        <w:t>reflection</w:t>
      </w:r>
      <w:proofErr w:type="gramEnd"/>
      <w:r w:rsidR="00556D15">
        <w:t xml:space="preserve"> paper with </w:t>
      </w:r>
      <w:r>
        <w:t xml:space="preserve">clear explanation of </w:t>
      </w:r>
      <w:r w:rsidR="00556D15">
        <w:t xml:space="preserve">why student chose </w:t>
      </w:r>
      <w:r>
        <w:t>preferred poetic structure</w:t>
      </w:r>
      <w:r w:rsidR="00556D15">
        <w:t xml:space="preserve"> (in relation to the chosen topic)</w:t>
      </w:r>
      <w:r>
        <w:t>, supported by evidence from the poems.</w:t>
      </w:r>
      <w:r w:rsidR="00556D15" w:rsidRPr="00556D15">
        <w:t xml:space="preserve"> </w:t>
      </w:r>
      <w:r w:rsidR="00556D15">
        <w:t>*correct spelling and grammar (in reflection paper).</w:t>
      </w:r>
    </w:p>
    <w:p w:rsidR="00157A52" w:rsidRDefault="00556D15">
      <w:r>
        <w:t xml:space="preserve">*presentation to share poems with the class (may be poster, handout, or poetry reading). </w:t>
      </w:r>
    </w:p>
    <w:p w:rsidR="00556D15" w:rsidRDefault="00556D15"/>
    <w:p w:rsidR="00556D15" w:rsidRDefault="00556D15">
      <w:pPr>
        <w:rPr>
          <w:b/>
        </w:rPr>
      </w:pPr>
      <w:r>
        <w:rPr>
          <w:b/>
        </w:rPr>
        <w:t>RESOURCES</w:t>
      </w:r>
    </w:p>
    <w:p w:rsidR="00556D15" w:rsidRDefault="00653DC3">
      <w:pPr>
        <w:rPr>
          <w:rStyle w:val="HTMLCite"/>
        </w:rPr>
      </w:pPr>
      <w:r>
        <w:rPr>
          <w:rStyle w:val="HTMLCite"/>
          <w:rFonts w:eastAsia="Times New Roman" w:cs="Times New Roman"/>
          <w:i w:val="0"/>
        </w:rPr>
        <w:t xml:space="preserve">1. </w:t>
      </w:r>
      <w:hyperlink r:id="rId4" w:history="1">
        <w:r w:rsidR="00556D15" w:rsidRPr="001B0F09">
          <w:rPr>
            <w:rStyle w:val="Hyperlink"/>
            <w:rFonts w:eastAsia="Times New Roman" w:cs="Times New Roman"/>
          </w:rPr>
          <w:t>www.hsa-</w:t>
        </w:r>
        <w:r w:rsidR="00556D15" w:rsidRPr="001B0F09">
          <w:rPr>
            <w:rStyle w:val="Hyperlink"/>
            <w:rFonts w:eastAsia="Times New Roman" w:cs="Times New Roman"/>
            <w:b/>
            <w:bCs/>
          </w:rPr>
          <w:t>haiku</w:t>
        </w:r>
        <w:r w:rsidR="00556D15" w:rsidRPr="001B0F09">
          <w:rPr>
            <w:rStyle w:val="Hyperlink"/>
            <w:rFonts w:eastAsia="Times New Roman" w:cs="Times New Roman"/>
          </w:rPr>
          <w:t>.org/</w:t>
        </w:r>
      </w:hyperlink>
      <w:r w:rsidR="00556D15">
        <w:rPr>
          <w:rStyle w:val="HTMLCite"/>
          <w:rFonts w:eastAsia="Times New Roman" w:cs="Times New Roman"/>
          <w:i w:val="0"/>
        </w:rPr>
        <w:t xml:space="preserve"> </w:t>
      </w:r>
    </w:p>
    <w:p w:rsidR="00556D15" w:rsidRDefault="00556D15">
      <w:pPr>
        <w:rPr>
          <w:rStyle w:val="HTMLCite"/>
        </w:rPr>
      </w:pPr>
      <w:r>
        <w:rPr>
          <w:rStyle w:val="HTMLCite"/>
          <w:rFonts w:eastAsia="Times New Roman" w:cs="Times New Roman"/>
          <w:i w:val="0"/>
        </w:rPr>
        <w:tab/>
        <w:t>This website is a resource for wri</w:t>
      </w:r>
      <w:r w:rsidR="00653DC3">
        <w:rPr>
          <w:rStyle w:val="HTMLCite"/>
          <w:rFonts w:eastAsia="Times New Roman" w:cs="Times New Roman"/>
          <w:i w:val="0"/>
        </w:rPr>
        <w:t>ting</w:t>
      </w:r>
      <w:r>
        <w:rPr>
          <w:rStyle w:val="HTMLCite"/>
          <w:rFonts w:eastAsia="Times New Roman" w:cs="Times New Roman"/>
          <w:i w:val="0"/>
        </w:rPr>
        <w:t xml:space="preserve"> haiku. Th</w:t>
      </w:r>
      <w:r w:rsidR="00653DC3">
        <w:rPr>
          <w:rStyle w:val="HTMLCite"/>
          <w:rFonts w:eastAsia="Times New Roman" w:cs="Times New Roman"/>
          <w:i w:val="0"/>
        </w:rPr>
        <w:t>ere are examples of haiku poems and resources/advice about writing haiku in English.</w:t>
      </w:r>
    </w:p>
    <w:p w:rsidR="00653DC3" w:rsidRDefault="00653DC3">
      <w:pPr>
        <w:rPr>
          <w:rStyle w:val="HTMLCite"/>
        </w:rPr>
      </w:pPr>
      <w:r>
        <w:rPr>
          <w:rStyle w:val="HTMLCite"/>
          <w:rFonts w:eastAsia="Times New Roman" w:cs="Times New Roman"/>
          <w:i w:val="0"/>
        </w:rPr>
        <w:t>2. Shakespeare sonnet handout</w:t>
      </w:r>
    </w:p>
    <w:p w:rsidR="00653DC3" w:rsidRDefault="00653DC3">
      <w:pPr>
        <w:rPr>
          <w:rStyle w:val="HTMLCite"/>
        </w:rPr>
      </w:pPr>
      <w:r>
        <w:rPr>
          <w:rStyle w:val="HTMLCite"/>
          <w:rFonts w:eastAsia="Times New Roman" w:cs="Times New Roman"/>
          <w:i w:val="0"/>
        </w:rPr>
        <w:t>3. Free Verse Poetry handout</w:t>
      </w:r>
    </w:p>
    <w:p w:rsidR="00653DC3" w:rsidRDefault="00653DC3">
      <w:pPr>
        <w:rPr>
          <w:rStyle w:val="HTMLCite"/>
        </w:rPr>
      </w:pPr>
      <w:r>
        <w:rPr>
          <w:rStyle w:val="HTMLCite"/>
          <w:rFonts w:eastAsia="Times New Roman" w:cs="Times New Roman"/>
          <w:i w:val="0"/>
        </w:rPr>
        <w:t xml:space="preserve">4. </w:t>
      </w:r>
      <w:hyperlink r:id="rId5" w:history="1">
        <w:r w:rsidRPr="001B0F09">
          <w:rPr>
            <w:rStyle w:val="Hyperlink"/>
            <w:rFonts w:eastAsia="Times New Roman" w:cs="Times New Roman"/>
          </w:rPr>
          <w:t>www.</w:t>
        </w:r>
        <w:r>
          <w:rPr>
            <w:rStyle w:val="Hyperlink"/>
            <w:rFonts w:eastAsia="Times New Roman" w:cs="Times New Roman"/>
          </w:rPr>
          <w:t>poets</w:t>
        </w:r>
        <w:r w:rsidRPr="001B0F09">
          <w:rPr>
            <w:rStyle w:val="Hyperlink"/>
            <w:rFonts w:eastAsia="Times New Roman" w:cs="Times New Roman"/>
          </w:rPr>
          <w:t>.org</w:t>
        </w:r>
      </w:hyperlink>
    </w:p>
    <w:p w:rsidR="00653DC3" w:rsidRDefault="00653DC3">
      <w:pPr>
        <w:rPr>
          <w:rStyle w:val="HTMLCite"/>
        </w:rPr>
      </w:pPr>
      <w:r>
        <w:rPr>
          <w:rStyle w:val="HTMLCite"/>
          <w:rFonts w:eastAsia="Times New Roman" w:cs="Times New Roman"/>
          <w:i w:val="0"/>
        </w:rPr>
        <w:t xml:space="preserve">This website is has many examples of poems in various styles, as well as poet bios, history, and more. </w:t>
      </w:r>
    </w:p>
    <w:p w:rsidR="00B469B8" w:rsidRDefault="00B469B8">
      <w:pPr>
        <w:rPr>
          <w:rStyle w:val="HTMLCite"/>
        </w:rPr>
      </w:pPr>
    </w:p>
    <w:p w:rsidR="00B469B8" w:rsidRDefault="00B469B8">
      <w:pPr>
        <w:rPr>
          <w:rStyle w:val="HTMLCite"/>
        </w:rPr>
      </w:pPr>
    </w:p>
    <w:p w:rsidR="00B469B8" w:rsidRDefault="00B469B8">
      <w:pPr>
        <w:rPr>
          <w:rStyle w:val="HTMLCite"/>
        </w:rPr>
      </w:pPr>
    </w:p>
    <w:p w:rsidR="00B469B8" w:rsidRDefault="00B469B8">
      <w:pPr>
        <w:rPr>
          <w:rStyle w:val="HTMLCite"/>
        </w:rPr>
      </w:pPr>
    </w:p>
    <w:p w:rsidR="00B469B8" w:rsidRDefault="00B469B8">
      <w:pPr>
        <w:rPr>
          <w:rStyle w:val="HTMLCite"/>
        </w:rPr>
      </w:pPr>
    </w:p>
    <w:p w:rsidR="00B469B8" w:rsidRDefault="00B469B8">
      <w:pPr>
        <w:rPr>
          <w:rStyle w:val="HTMLCite"/>
        </w:rPr>
      </w:pPr>
    </w:p>
    <w:p w:rsidR="00B469B8" w:rsidRDefault="00B469B8">
      <w:pPr>
        <w:rPr>
          <w:rStyle w:val="HTMLCite"/>
        </w:rPr>
      </w:pPr>
    </w:p>
    <w:p w:rsidR="00B469B8" w:rsidRDefault="00B469B8">
      <w:pPr>
        <w:rPr>
          <w:rStyle w:val="HTMLCite"/>
        </w:rPr>
      </w:pPr>
    </w:p>
    <w:p w:rsidR="00B469B8" w:rsidRDefault="00B469B8">
      <w:pPr>
        <w:rPr>
          <w:rStyle w:val="HTMLCite"/>
        </w:rPr>
      </w:pPr>
    </w:p>
    <w:p w:rsidR="00B469B8" w:rsidRDefault="00B469B8">
      <w:pPr>
        <w:rPr>
          <w:rStyle w:val="HTMLCite"/>
        </w:rPr>
      </w:pPr>
    </w:p>
    <w:p w:rsidR="00B469B8" w:rsidRDefault="00B469B8">
      <w:pPr>
        <w:rPr>
          <w:rStyle w:val="HTMLCite"/>
        </w:rPr>
      </w:pPr>
    </w:p>
    <w:p w:rsidR="00B469B8" w:rsidRDefault="00B469B8">
      <w:pPr>
        <w:rPr>
          <w:rStyle w:val="HTMLCite"/>
        </w:rPr>
      </w:pPr>
    </w:p>
    <w:p w:rsidR="00B469B8" w:rsidRDefault="00B469B8">
      <w:pPr>
        <w:rPr>
          <w:rStyle w:val="HTMLCite"/>
        </w:rPr>
      </w:pPr>
    </w:p>
    <w:p w:rsidR="00B469B8" w:rsidRDefault="00B469B8">
      <w:pPr>
        <w:rPr>
          <w:rStyle w:val="HTMLCite"/>
        </w:rPr>
      </w:pPr>
    </w:p>
    <w:p w:rsidR="00B469B8" w:rsidRDefault="00B469B8">
      <w:pPr>
        <w:rPr>
          <w:rStyle w:val="HTMLCite"/>
        </w:rPr>
      </w:pPr>
    </w:p>
    <w:p w:rsidR="00B469B8" w:rsidRDefault="00B469B8">
      <w:pPr>
        <w:rPr>
          <w:rStyle w:val="HTMLCite"/>
        </w:rPr>
      </w:pPr>
    </w:p>
    <w:p w:rsidR="00B469B8" w:rsidRDefault="00B469B8">
      <w:pPr>
        <w:rPr>
          <w:rStyle w:val="HTMLCite"/>
        </w:rPr>
      </w:pPr>
    </w:p>
    <w:p w:rsidR="00B469B8" w:rsidRDefault="00B469B8">
      <w:pPr>
        <w:rPr>
          <w:rStyle w:val="HTMLCite"/>
        </w:rPr>
      </w:pPr>
    </w:p>
    <w:p w:rsidR="00B469B8" w:rsidRDefault="00B469B8">
      <w:pPr>
        <w:rPr>
          <w:rStyle w:val="HTMLCite"/>
        </w:rPr>
      </w:pPr>
    </w:p>
    <w:p w:rsidR="00B469B8" w:rsidRDefault="00B469B8">
      <w:pPr>
        <w:rPr>
          <w:rStyle w:val="HTMLCite"/>
        </w:rPr>
      </w:pPr>
    </w:p>
    <w:p w:rsidR="00B469B8" w:rsidRDefault="00B469B8">
      <w:pPr>
        <w:rPr>
          <w:rStyle w:val="HTMLCite"/>
        </w:rPr>
      </w:pPr>
    </w:p>
    <w:p w:rsidR="00B469B8" w:rsidRDefault="00B469B8">
      <w:pPr>
        <w:rPr>
          <w:rStyle w:val="HTMLCite"/>
        </w:rPr>
      </w:pPr>
    </w:p>
    <w:p w:rsidR="00B469B8" w:rsidRDefault="00B469B8">
      <w:pPr>
        <w:rPr>
          <w:rStyle w:val="HTMLCite"/>
        </w:rPr>
      </w:pPr>
    </w:p>
    <w:p w:rsidR="00B469B8" w:rsidRDefault="00B469B8">
      <w:pPr>
        <w:rPr>
          <w:rStyle w:val="HTMLCite"/>
        </w:rPr>
      </w:pPr>
    </w:p>
    <w:p w:rsidR="00B469B8" w:rsidRDefault="00B469B8">
      <w:pPr>
        <w:rPr>
          <w:rStyle w:val="HTMLCite"/>
        </w:rPr>
      </w:pPr>
    </w:p>
    <w:p w:rsidR="00B469B8" w:rsidRDefault="00B469B8">
      <w:pPr>
        <w:rPr>
          <w:rStyle w:val="HTMLCite"/>
        </w:rPr>
      </w:pPr>
    </w:p>
    <w:p w:rsidR="00B469B8" w:rsidRDefault="00B469B8">
      <w:pPr>
        <w:rPr>
          <w:rStyle w:val="HTMLCite"/>
        </w:rPr>
      </w:pPr>
    </w:p>
    <w:p w:rsidR="00B469B8" w:rsidRDefault="00B469B8">
      <w:pPr>
        <w:rPr>
          <w:rStyle w:val="HTMLCite"/>
        </w:rPr>
      </w:pPr>
    </w:p>
    <w:p w:rsidR="00B469B8" w:rsidRDefault="00B469B8">
      <w:pPr>
        <w:rPr>
          <w:rStyle w:val="HTMLCite"/>
        </w:rPr>
      </w:pPr>
    </w:p>
    <w:p w:rsidR="00B469B8" w:rsidRDefault="00B469B8">
      <w:pPr>
        <w:rPr>
          <w:rStyle w:val="HTMLCite"/>
        </w:rPr>
      </w:pPr>
    </w:p>
    <w:p w:rsidR="00B469B8" w:rsidRDefault="00B469B8">
      <w:pPr>
        <w:rPr>
          <w:rStyle w:val="HTMLCite"/>
        </w:rPr>
      </w:pPr>
    </w:p>
    <w:p w:rsidR="00B469B8" w:rsidRDefault="00B469B8">
      <w:pPr>
        <w:rPr>
          <w:rStyle w:val="HTMLCite"/>
        </w:rPr>
      </w:pPr>
    </w:p>
    <w:p w:rsidR="00B469B8" w:rsidRDefault="00B469B8">
      <w:pPr>
        <w:rPr>
          <w:rStyle w:val="HTMLCite"/>
        </w:rPr>
      </w:pPr>
    </w:p>
    <w:p w:rsidR="00B469B8" w:rsidRDefault="00B469B8">
      <w:pPr>
        <w:rPr>
          <w:rStyle w:val="HTMLCite"/>
        </w:rPr>
      </w:pPr>
    </w:p>
    <w:p w:rsidR="00B469B8" w:rsidRDefault="00B469B8">
      <w:pPr>
        <w:rPr>
          <w:rStyle w:val="HTMLCite"/>
        </w:rPr>
      </w:pPr>
    </w:p>
    <w:p w:rsidR="00B469B8" w:rsidRDefault="00B469B8">
      <w:pPr>
        <w:rPr>
          <w:rStyle w:val="HTMLCite"/>
        </w:rPr>
      </w:pPr>
    </w:p>
    <w:p w:rsidR="00B469B8" w:rsidRDefault="00B469B8">
      <w:pPr>
        <w:rPr>
          <w:rStyle w:val="HTMLCite"/>
        </w:rPr>
      </w:pPr>
    </w:p>
    <w:p w:rsidR="00B469B8" w:rsidRDefault="00B469B8">
      <w:pPr>
        <w:rPr>
          <w:rStyle w:val="HTMLCite"/>
        </w:rPr>
      </w:pPr>
    </w:p>
    <w:p w:rsidR="00B469B8" w:rsidRDefault="00B469B8">
      <w:pPr>
        <w:rPr>
          <w:rStyle w:val="HTMLCite"/>
        </w:rPr>
      </w:pPr>
    </w:p>
    <w:p w:rsidR="006323E9" w:rsidRDefault="006323E9" w:rsidP="00B469B8">
      <w:pPr>
        <w:jc w:val="center"/>
        <w:rPr>
          <w:rStyle w:val="HTMLCite"/>
        </w:rPr>
      </w:pPr>
    </w:p>
    <w:p w:rsidR="006323E9" w:rsidRDefault="006323E9" w:rsidP="00B469B8">
      <w:pPr>
        <w:jc w:val="center"/>
        <w:rPr>
          <w:rStyle w:val="HTMLCite"/>
        </w:rPr>
      </w:pPr>
    </w:p>
    <w:p w:rsidR="006323E9" w:rsidRDefault="006323E9" w:rsidP="00B469B8">
      <w:pPr>
        <w:jc w:val="center"/>
        <w:rPr>
          <w:rStyle w:val="HTMLCite"/>
        </w:rPr>
      </w:pPr>
    </w:p>
    <w:p w:rsidR="006323E9" w:rsidRDefault="006323E9" w:rsidP="00B469B8">
      <w:pPr>
        <w:jc w:val="center"/>
        <w:rPr>
          <w:rStyle w:val="HTMLCite"/>
        </w:rPr>
      </w:pPr>
      <w:r>
        <w:rPr>
          <w:rStyle w:val="HTMLCite"/>
          <w:rFonts w:eastAsia="Times New Roman" w:cs="Times New Roman"/>
          <w:i w:val="0"/>
        </w:rPr>
        <w:t>Reflection Sample</w:t>
      </w:r>
    </w:p>
    <w:p w:rsidR="006323E9" w:rsidRDefault="006323E9" w:rsidP="006323E9">
      <w:pPr>
        <w:spacing w:line="480" w:lineRule="auto"/>
        <w:jc w:val="both"/>
      </w:pPr>
      <w:r>
        <w:t xml:space="preserve">Sir Mandy </w:t>
      </w:r>
      <w:proofErr w:type="spellStart"/>
      <w:r>
        <w:t>Sleepsalot</w:t>
      </w:r>
      <w:proofErr w:type="spellEnd"/>
    </w:p>
    <w:p w:rsidR="006323E9" w:rsidRDefault="006323E9" w:rsidP="006323E9">
      <w:pPr>
        <w:spacing w:line="480" w:lineRule="auto"/>
        <w:jc w:val="both"/>
      </w:pPr>
      <w:r>
        <w:t>Ms. Teacher</w:t>
      </w:r>
    </w:p>
    <w:p w:rsidR="006323E9" w:rsidRDefault="006323E9" w:rsidP="006323E9">
      <w:pPr>
        <w:spacing w:line="480" w:lineRule="auto"/>
        <w:jc w:val="both"/>
      </w:pPr>
      <w:r>
        <w:t>10</w:t>
      </w:r>
      <w:r w:rsidRPr="002509F7">
        <w:rPr>
          <w:vertAlign w:val="superscript"/>
        </w:rPr>
        <w:t>th</w:t>
      </w:r>
      <w:r>
        <w:t xml:space="preserve"> Grade English</w:t>
      </w:r>
    </w:p>
    <w:p w:rsidR="006323E9" w:rsidRDefault="006323E9" w:rsidP="006323E9">
      <w:pPr>
        <w:spacing w:line="480" w:lineRule="auto"/>
        <w:jc w:val="both"/>
      </w:pPr>
      <w:r>
        <w:t>October 13, 2011</w:t>
      </w:r>
    </w:p>
    <w:p w:rsidR="006323E9" w:rsidRDefault="006323E9" w:rsidP="006323E9">
      <w:pPr>
        <w:spacing w:line="480" w:lineRule="auto"/>
        <w:jc w:val="center"/>
      </w:pPr>
      <w:r>
        <w:t>Final Poetry Assessment Reflection</w:t>
      </w:r>
    </w:p>
    <w:p w:rsidR="006323E9" w:rsidRDefault="006323E9" w:rsidP="006323E9">
      <w:pPr>
        <w:spacing w:line="480" w:lineRule="auto"/>
        <w:ind w:firstLine="720"/>
        <w:rPr>
          <w:rFonts w:ascii="Times New Roman" w:hAnsi="Times New Roman" w:cs="Times New Roman"/>
        </w:rPr>
      </w:pPr>
      <w:r w:rsidRPr="002509F7">
        <w:rPr>
          <w:rFonts w:ascii="Times New Roman" w:hAnsi="Times New Roman" w:cs="Times New Roman"/>
        </w:rPr>
        <w:t>W</w:t>
      </w:r>
      <w:r>
        <w:rPr>
          <w:rFonts w:ascii="Times New Roman" w:hAnsi="Times New Roman" w:cs="Times New Roman"/>
        </w:rPr>
        <w:t xml:space="preserve">hile writing my poems, I found </w:t>
      </w:r>
      <w:r w:rsidRPr="002509F7">
        <w:rPr>
          <w:rFonts w:ascii="Times New Roman" w:hAnsi="Times New Roman" w:cs="Times New Roman"/>
        </w:rPr>
        <w:t xml:space="preserve">using the different </w:t>
      </w:r>
      <w:r>
        <w:rPr>
          <w:rFonts w:ascii="Times New Roman" w:hAnsi="Times New Roman" w:cs="Times New Roman"/>
        </w:rPr>
        <w:t xml:space="preserve">poetic </w:t>
      </w:r>
      <w:r w:rsidRPr="002509F7">
        <w:rPr>
          <w:rFonts w:ascii="Times New Roman" w:hAnsi="Times New Roman" w:cs="Times New Roman"/>
        </w:rPr>
        <w:t xml:space="preserve">structures enabled me to describe the experience of waking up in various ways. </w:t>
      </w:r>
      <w:r>
        <w:rPr>
          <w:rFonts w:ascii="Times New Roman" w:hAnsi="Times New Roman" w:cs="Times New Roman"/>
        </w:rPr>
        <w:t xml:space="preserve">A main </w:t>
      </w:r>
      <w:r w:rsidRPr="002509F7">
        <w:rPr>
          <w:rFonts w:ascii="Times New Roman" w:hAnsi="Times New Roman" w:cs="Times New Roman"/>
        </w:rPr>
        <w:t>challenge</w:t>
      </w:r>
      <w:r>
        <w:rPr>
          <w:rFonts w:ascii="Times New Roman" w:hAnsi="Times New Roman" w:cs="Times New Roman"/>
        </w:rPr>
        <w:t xml:space="preserve"> for me was</w:t>
      </w:r>
      <w:r w:rsidRPr="002509F7">
        <w:rPr>
          <w:rFonts w:ascii="Times New Roman" w:hAnsi="Times New Roman" w:cs="Times New Roman"/>
        </w:rPr>
        <w:t xml:space="preserve"> to go from one type of </w:t>
      </w:r>
      <w:r>
        <w:rPr>
          <w:rFonts w:ascii="Times New Roman" w:hAnsi="Times New Roman" w:cs="Times New Roman"/>
        </w:rPr>
        <w:t xml:space="preserve">poem to the other because in the haiku I </w:t>
      </w:r>
      <w:r w:rsidRPr="002509F7">
        <w:rPr>
          <w:rFonts w:ascii="Times New Roman" w:hAnsi="Times New Roman" w:cs="Times New Roman"/>
        </w:rPr>
        <w:t>had to be very precise with my language and</w:t>
      </w:r>
      <w:r>
        <w:rPr>
          <w:rFonts w:ascii="Times New Roman" w:hAnsi="Times New Roman" w:cs="Times New Roman"/>
        </w:rPr>
        <w:t xml:space="preserve"> word choice. In the sonnet,</w:t>
      </w:r>
      <w:r w:rsidRPr="002509F7">
        <w:rPr>
          <w:rFonts w:ascii="Times New Roman" w:hAnsi="Times New Roman" w:cs="Times New Roman"/>
        </w:rPr>
        <w:t xml:space="preserve"> I needed to describe the imagery and paint </w:t>
      </w:r>
      <w:r>
        <w:rPr>
          <w:rFonts w:ascii="Times New Roman" w:hAnsi="Times New Roman" w:cs="Times New Roman"/>
        </w:rPr>
        <w:t>a picture of my experience, while writing</w:t>
      </w:r>
      <w:r w:rsidRPr="002509F7">
        <w:rPr>
          <w:rFonts w:ascii="Times New Roman" w:hAnsi="Times New Roman" w:cs="Times New Roman"/>
        </w:rPr>
        <w:t xml:space="preserve"> the </w:t>
      </w:r>
      <w:r>
        <w:rPr>
          <w:rFonts w:ascii="Times New Roman" w:hAnsi="Times New Roman" w:cs="Times New Roman"/>
        </w:rPr>
        <w:t>free verse poem</w:t>
      </w:r>
      <w:r w:rsidRPr="002509F7">
        <w:rPr>
          <w:rFonts w:ascii="Times New Roman" w:hAnsi="Times New Roman" w:cs="Times New Roman"/>
        </w:rPr>
        <w:t xml:space="preserve"> I had to decide what would be the best way for me to express my feelings about waking up while </w:t>
      </w:r>
      <w:r>
        <w:rPr>
          <w:rFonts w:ascii="Times New Roman" w:hAnsi="Times New Roman" w:cs="Times New Roman"/>
        </w:rPr>
        <w:t>not creating</w:t>
      </w:r>
      <w:r w:rsidRPr="002509F7">
        <w:rPr>
          <w:rFonts w:ascii="Times New Roman" w:hAnsi="Times New Roman" w:cs="Times New Roman"/>
        </w:rPr>
        <w:t xml:space="preserve"> prose.  </w:t>
      </w:r>
      <w:r>
        <w:rPr>
          <w:rFonts w:ascii="Times New Roman" w:hAnsi="Times New Roman" w:cs="Times New Roman"/>
        </w:rPr>
        <w:t>I had to reread my poems several times and assess what meaning each individual poem created.</w:t>
      </w:r>
    </w:p>
    <w:p w:rsidR="006323E9" w:rsidRDefault="006323E9" w:rsidP="006323E9">
      <w:pPr>
        <w:spacing w:line="480" w:lineRule="auto"/>
        <w:ind w:firstLine="720"/>
        <w:rPr>
          <w:rFonts w:ascii="Times New Roman" w:hAnsi="Times New Roman" w:cs="Times New Roman"/>
        </w:rPr>
      </w:pPr>
      <w:r>
        <w:rPr>
          <w:rFonts w:ascii="Times New Roman" w:hAnsi="Times New Roman" w:cs="Times New Roman"/>
        </w:rPr>
        <w:t xml:space="preserve">The poetic structure I found to best </w:t>
      </w:r>
      <w:proofErr w:type="gramStart"/>
      <w:r>
        <w:rPr>
          <w:rFonts w:ascii="Times New Roman" w:hAnsi="Times New Roman" w:cs="Times New Roman"/>
        </w:rPr>
        <w:t>convey</w:t>
      </w:r>
      <w:proofErr w:type="gramEnd"/>
      <w:r>
        <w:rPr>
          <w:rFonts w:ascii="Times New Roman" w:hAnsi="Times New Roman" w:cs="Times New Roman"/>
        </w:rPr>
        <w:t xml:space="preserve"> my feelings about waking up was the haiku structure. While the idea of counting syllables is easy, when put to practice, I found each syllable becomes highly important. I had to weight my feelings, senses and images connected to waking up in order to select the most expressive words. Initially, I used the color black to describe my eyelids, but after recreating the instant of waking up in my mind, I realized a ray of sunlight hitting my eyelids is actually pink. The following line, “A crack of light and breath…” captures the usual cause of awakening for me. The sunlight always manages to creep between the gaps in my curtains. The breath I take is my way of preparing and accepting the beginning of a new day. In using these succinct sensory words, I was able to create a snapshot of my experience when waking up through the haiku’s strict, syllabic structure.</w:t>
      </w:r>
    </w:p>
    <w:p w:rsidR="006323E9" w:rsidRDefault="006323E9" w:rsidP="00B469B8">
      <w:pPr>
        <w:jc w:val="center"/>
        <w:rPr>
          <w:rStyle w:val="HTMLCite"/>
        </w:rPr>
      </w:pPr>
    </w:p>
    <w:p w:rsidR="006323E9" w:rsidRDefault="006323E9" w:rsidP="00B469B8">
      <w:pPr>
        <w:jc w:val="center"/>
        <w:rPr>
          <w:rStyle w:val="HTMLCite"/>
        </w:rPr>
      </w:pPr>
    </w:p>
    <w:p w:rsidR="006323E9" w:rsidRDefault="006323E9" w:rsidP="00B469B8">
      <w:pPr>
        <w:jc w:val="center"/>
        <w:rPr>
          <w:rStyle w:val="HTMLCite"/>
        </w:rPr>
      </w:pPr>
    </w:p>
    <w:p w:rsidR="006323E9" w:rsidRDefault="006323E9" w:rsidP="00B469B8">
      <w:pPr>
        <w:jc w:val="center"/>
        <w:rPr>
          <w:rStyle w:val="HTMLCite"/>
        </w:rPr>
      </w:pPr>
    </w:p>
    <w:p w:rsidR="006323E9" w:rsidRDefault="006323E9" w:rsidP="00B469B8">
      <w:pPr>
        <w:jc w:val="center"/>
        <w:rPr>
          <w:rStyle w:val="HTMLCite"/>
        </w:rPr>
      </w:pPr>
    </w:p>
    <w:p w:rsidR="006323E9" w:rsidRDefault="006323E9" w:rsidP="00B469B8">
      <w:pPr>
        <w:jc w:val="center"/>
        <w:rPr>
          <w:rStyle w:val="HTMLCite"/>
        </w:rPr>
      </w:pPr>
    </w:p>
    <w:p w:rsidR="006323E9" w:rsidRDefault="006323E9" w:rsidP="00B469B8">
      <w:pPr>
        <w:jc w:val="center"/>
        <w:rPr>
          <w:rStyle w:val="HTMLCite"/>
        </w:rPr>
      </w:pPr>
    </w:p>
    <w:p w:rsidR="006323E9" w:rsidRDefault="006323E9" w:rsidP="00B469B8">
      <w:pPr>
        <w:jc w:val="center"/>
        <w:rPr>
          <w:rStyle w:val="HTMLCite"/>
        </w:rPr>
      </w:pPr>
    </w:p>
    <w:p w:rsidR="006323E9" w:rsidRDefault="006323E9" w:rsidP="00B469B8">
      <w:pPr>
        <w:jc w:val="center"/>
        <w:rPr>
          <w:rStyle w:val="HTMLCite"/>
        </w:rPr>
      </w:pPr>
    </w:p>
    <w:p w:rsidR="006323E9" w:rsidRDefault="006323E9" w:rsidP="00B469B8">
      <w:pPr>
        <w:jc w:val="center"/>
        <w:rPr>
          <w:rStyle w:val="HTMLCite"/>
        </w:rPr>
      </w:pPr>
    </w:p>
    <w:p w:rsidR="006323E9" w:rsidRDefault="006323E9" w:rsidP="00B469B8">
      <w:pPr>
        <w:jc w:val="center"/>
        <w:rPr>
          <w:rStyle w:val="HTMLCite"/>
        </w:rPr>
      </w:pPr>
    </w:p>
    <w:p w:rsidR="006323E9" w:rsidRDefault="006323E9" w:rsidP="00B469B8">
      <w:pPr>
        <w:jc w:val="center"/>
        <w:rPr>
          <w:rStyle w:val="HTMLCite"/>
        </w:rPr>
      </w:pPr>
    </w:p>
    <w:p w:rsidR="006323E9" w:rsidRDefault="006323E9" w:rsidP="00B469B8">
      <w:pPr>
        <w:jc w:val="center"/>
        <w:rPr>
          <w:rStyle w:val="HTMLCite"/>
        </w:rPr>
      </w:pPr>
    </w:p>
    <w:p w:rsidR="006323E9" w:rsidRDefault="006323E9" w:rsidP="00B469B8">
      <w:pPr>
        <w:jc w:val="center"/>
        <w:rPr>
          <w:rStyle w:val="HTMLCite"/>
        </w:rPr>
      </w:pPr>
    </w:p>
    <w:p w:rsidR="006323E9" w:rsidRDefault="006323E9" w:rsidP="00B469B8">
      <w:pPr>
        <w:jc w:val="center"/>
        <w:rPr>
          <w:rStyle w:val="HTMLCite"/>
        </w:rPr>
      </w:pPr>
    </w:p>
    <w:p w:rsidR="006323E9" w:rsidRDefault="006323E9" w:rsidP="00B469B8">
      <w:pPr>
        <w:jc w:val="center"/>
        <w:rPr>
          <w:rStyle w:val="HTMLCite"/>
        </w:rPr>
      </w:pPr>
    </w:p>
    <w:p w:rsidR="006323E9" w:rsidRDefault="006323E9" w:rsidP="00B469B8">
      <w:pPr>
        <w:jc w:val="center"/>
        <w:rPr>
          <w:rStyle w:val="HTMLCite"/>
        </w:rPr>
      </w:pPr>
    </w:p>
    <w:p w:rsidR="006323E9" w:rsidRDefault="006323E9" w:rsidP="00B469B8">
      <w:pPr>
        <w:jc w:val="center"/>
        <w:rPr>
          <w:rStyle w:val="HTMLCite"/>
        </w:rPr>
      </w:pPr>
    </w:p>
    <w:p w:rsidR="006323E9" w:rsidRDefault="006323E9" w:rsidP="00B469B8">
      <w:pPr>
        <w:jc w:val="center"/>
        <w:rPr>
          <w:rStyle w:val="HTMLCite"/>
        </w:rPr>
      </w:pPr>
    </w:p>
    <w:p w:rsidR="006323E9" w:rsidRDefault="006323E9" w:rsidP="00B469B8">
      <w:pPr>
        <w:jc w:val="center"/>
        <w:rPr>
          <w:rStyle w:val="HTMLCite"/>
        </w:rPr>
      </w:pPr>
    </w:p>
    <w:p w:rsidR="006323E9" w:rsidRDefault="006323E9" w:rsidP="00B469B8">
      <w:pPr>
        <w:jc w:val="center"/>
        <w:rPr>
          <w:rStyle w:val="HTMLCite"/>
        </w:rPr>
      </w:pPr>
    </w:p>
    <w:p w:rsidR="006323E9" w:rsidRDefault="006323E9" w:rsidP="00B469B8">
      <w:pPr>
        <w:jc w:val="center"/>
        <w:rPr>
          <w:rStyle w:val="HTMLCite"/>
        </w:rPr>
      </w:pPr>
    </w:p>
    <w:p w:rsidR="006323E9" w:rsidRDefault="006323E9" w:rsidP="00B469B8">
      <w:pPr>
        <w:jc w:val="center"/>
        <w:rPr>
          <w:rStyle w:val="HTMLCite"/>
        </w:rPr>
      </w:pPr>
    </w:p>
    <w:p w:rsidR="006323E9" w:rsidRDefault="006323E9" w:rsidP="00B469B8">
      <w:pPr>
        <w:jc w:val="center"/>
        <w:rPr>
          <w:rStyle w:val="HTMLCite"/>
        </w:rPr>
      </w:pPr>
    </w:p>
    <w:p w:rsidR="006323E9" w:rsidRDefault="006323E9" w:rsidP="00B469B8">
      <w:pPr>
        <w:jc w:val="center"/>
        <w:rPr>
          <w:rStyle w:val="HTMLCite"/>
        </w:rPr>
      </w:pPr>
    </w:p>
    <w:p w:rsidR="006323E9" w:rsidRDefault="006323E9" w:rsidP="00B469B8">
      <w:pPr>
        <w:jc w:val="center"/>
        <w:rPr>
          <w:rStyle w:val="HTMLCite"/>
        </w:rPr>
      </w:pPr>
    </w:p>
    <w:p w:rsidR="006323E9" w:rsidRDefault="006323E9" w:rsidP="00B469B8">
      <w:pPr>
        <w:jc w:val="center"/>
        <w:rPr>
          <w:rStyle w:val="HTMLCite"/>
        </w:rPr>
      </w:pPr>
    </w:p>
    <w:p w:rsidR="006323E9" w:rsidRDefault="006323E9" w:rsidP="00B469B8">
      <w:pPr>
        <w:jc w:val="center"/>
        <w:rPr>
          <w:rStyle w:val="HTMLCite"/>
        </w:rPr>
      </w:pPr>
    </w:p>
    <w:p w:rsidR="006323E9" w:rsidRDefault="006323E9" w:rsidP="00B469B8">
      <w:pPr>
        <w:jc w:val="center"/>
        <w:rPr>
          <w:rStyle w:val="HTMLCite"/>
        </w:rPr>
      </w:pPr>
    </w:p>
    <w:p w:rsidR="006323E9" w:rsidRDefault="006323E9" w:rsidP="00B469B8">
      <w:pPr>
        <w:jc w:val="center"/>
        <w:rPr>
          <w:rStyle w:val="HTMLCite"/>
        </w:rPr>
      </w:pPr>
    </w:p>
    <w:p w:rsidR="006323E9" w:rsidRDefault="006323E9" w:rsidP="00B469B8">
      <w:pPr>
        <w:jc w:val="center"/>
        <w:rPr>
          <w:rStyle w:val="HTMLCite"/>
        </w:rPr>
      </w:pPr>
    </w:p>
    <w:p w:rsidR="006323E9" w:rsidRDefault="006323E9" w:rsidP="00B469B8">
      <w:pPr>
        <w:jc w:val="center"/>
        <w:rPr>
          <w:rStyle w:val="HTMLCite"/>
        </w:rPr>
      </w:pPr>
    </w:p>
    <w:p w:rsidR="006323E9" w:rsidRDefault="006323E9" w:rsidP="00B469B8">
      <w:pPr>
        <w:jc w:val="center"/>
        <w:rPr>
          <w:rStyle w:val="HTMLCite"/>
        </w:rPr>
      </w:pPr>
    </w:p>
    <w:p w:rsidR="006323E9" w:rsidRDefault="006323E9" w:rsidP="00B469B8">
      <w:pPr>
        <w:jc w:val="center"/>
        <w:rPr>
          <w:rStyle w:val="HTMLCite"/>
        </w:rPr>
      </w:pPr>
    </w:p>
    <w:p w:rsidR="006323E9" w:rsidRDefault="006323E9" w:rsidP="00B469B8">
      <w:pPr>
        <w:jc w:val="center"/>
        <w:rPr>
          <w:rStyle w:val="HTMLCite"/>
        </w:rPr>
      </w:pPr>
    </w:p>
    <w:p w:rsidR="006323E9" w:rsidRDefault="006323E9" w:rsidP="00B469B8">
      <w:pPr>
        <w:jc w:val="center"/>
        <w:rPr>
          <w:rStyle w:val="HTMLCite"/>
        </w:rPr>
      </w:pPr>
    </w:p>
    <w:p w:rsidR="006323E9" w:rsidRDefault="006323E9" w:rsidP="00B469B8">
      <w:pPr>
        <w:jc w:val="center"/>
        <w:rPr>
          <w:rStyle w:val="HTMLCite"/>
        </w:rPr>
      </w:pPr>
    </w:p>
    <w:p w:rsidR="006323E9" w:rsidRDefault="006323E9" w:rsidP="00B469B8">
      <w:pPr>
        <w:jc w:val="center"/>
        <w:rPr>
          <w:rStyle w:val="HTMLCite"/>
        </w:rPr>
      </w:pPr>
    </w:p>
    <w:p w:rsidR="006323E9" w:rsidRDefault="006323E9" w:rsidP="00B469B8">
      <w:pPr>
        <w:jc w:val="center"/>
        <w:rPr>
          <w:rStyle w:val="HTMLCite"/>
        </w:rPr>
      </w:pPr>
    </w:p>
    <w:p w:rsidR="006323E9" w:rsidRDefault="006323E9" w:rsidP="00B469B8">
      <w:pPr>
        <w:jc w:val="center"/>
        <w:rPr>
          <w:rStyle w:val="HTMLCite"/>
        </w:rPr>
      </w:pPr>
    </w:p>
    <w:p w:rsidR="006323E9" w:rsidRDefault="006323E9" w:rsidP="00B469B8">
      <w:pPr>
        <w:jc w:val="center"/>
        <w:rPr>
          <w:rStyle w:val="HTMLCite"/>
        </w:rPr>
      </w:pPr>
    </w:p>
    <w:p w:rsidR="006323E9" w:rsidRDefault="006323E9" w:rsidP="006323E9">
      <w:pPr>
        <w:rPr>
          <w:rStyle w:val="HTMLCite"/>
        </w:rPr>
      </w:pPr>
    </w:p>
    <w:p w:rsidR="00B469B8" w:rsidRDefault="00B469B8" w:rsidP="006323E9">
      <w:pPr>
        <w:jc w:val="center"/>
        <w:rPr>
          <w:rStyle w:val="HTMLCite"/>
        </w:rPr>
      </w:pPr>
      <w:r>
        <w:rPr>
          <w:rStyle w:val="HTMLCite"/>
          <w:rFonts w:eastAsia="Times New Roman" w:cs="Times New Roman"/>
          <w:i w:val="0"/>
        </w:rPr>
        <w:t>Haiku Example</w:t>
      </w:r>
    </w:p>
    <w:p w:rsidR="00B469B8" w:rsidRDefault="00B469B8" w:rsidP="00B469B8">
      <w:pPr>
        <w:spacing w:line="480" w:lineRule="auto"/>
        <w:ind w:firstLine="720"/>
        <w:rPr>
          <w:rFonts w:ascii="Times New Roman" w:hAnsi="Times New Roman" w:cs="Times New Roman"/>
        </w:rPr>
      </w:pPr>
    </w:p>
    <w:p w:rsidR="00B469B8" w:rsidRDefault="00B469B8" w:rsidP="00B469B8">
      <w:pPr>
        <w:spacing w:line="480" w:lineRule="auto"/>
        <w:rPr>
          <w:rFonts w:ascii="Times New Roman" w:hAnsi="Times New Roman" w:cs="Times New Roman"/>
        </w:rPr>
      </w:pPr>
      <w:r>
        <w:rPr>
          <w:rFonts w:ascii="Times New Roman" w:hAnsi="Times New Roman" w:cs="Times New Roman"/>
        </w:rPr>
        <w:t>Pink of my eyelids</w:t>
      </w:r>
    </w:p>
    <w:p w:rsidR="00B469B8" w:rsidRDefault="00B469B8" w:rsidP="00B469B8">
      <w:pPr>
        <w:spacing w:line="480" w:lineRule="auto"/>
        <w:rPr>
          <w:rFonts w:ascii="Times New Roman" w:hAnsi="Times New Roman" w:cs="Times New Roman"/>
        </w:rPr>
      </w:pPr>
      <w:r>
        <w:rPr>
          <w:rFonts w:ascii="Times New Roman" w:hAnsi="Times New Roman" w:cs="Times New Roman"/>
        </w:rPr>
        <w:t>A crack of light and a breath…</w:t>
      </w:r>
    </w:p>
    <w:p w:rsidR="00B469B8" w:rsidRDefault="00B469B8" w:rsidP="00B469B8">
      <w:pPr>
        <w:spacing w:line="480" w:lineRule="auto"/>
        <w:rPr>
          <w:rFonts w:ascii="Times New Roman" w:hAnsi="Times New Roman" w:cs="Times New Roman"/>
        </w:rPr>
      </w:pPr>
      <w:r>
        <w:rPr>
          <w:rFonts w:ascii="Times New Roman" w:hAnsi="Times New Roman" w:cs="Times New Roman"/>
        </w:rPr>
        <w:t>I am awake now</w:t>
      </w:r>
    </w:p>
    <w:p w:rsidR="00B469B8" w:rsidRDefault="00B469B8" w:rsidP="00B469B8">
      <w:pPr>
        <w:spacing w:line="480" w:lineRule="auto"/>
        <w:rPr>
          <w:rFonts w:ascii="Times New Roman" w:hAnsi="Times New Roman" w:cs="Times New Roman"/>
        </w:rPr>
      </w:pPr>
    </w:p>
    <w:p w:rsidR="00B469B8" w:rsidRDefault="00B469B8" w:rsidP="00B469B8">
      <w:pPr>
        <w:spacing w:line="480" w:lineRule="auto"/>
        <w:rPr>
          <w:rFonts w:ascii="Times New Roman" w:hAnsi="Times New Roman" w:cs="Times New Roman"/>
        </w:rPr>
      </w:pPr>
    </w:p>
    <w:p w:rsidR="00B469B8" w:rsidRDefault="00B469B8" w:rsidP="00B469B8">
      <w:pPr>
        <w:spacing w:line="480" w:lineRule="auto"/>
        <w:rPr>
          <w:rFonts w:ascii="Times New Roman" w:hAnsi="Times New Roman" w:cs="Times New Roman"/>
        </w:rPr>
      </w:pPr>
    </w:p>
    <w:p w:rsidR="00B469B8" w:rsidRDefault="00B469B8" w:rsidP="00B469B8">
      <w:pPr>
        <w:spacing w:line="480" w:lineRule="auto"/>
        <w:rPr>
          <w:rFonts w:ascii="Times New Roman" w:hAnsi="Times New Roman" w:cs="Times New Roman"/>
        </w:rPr>
      </w:pPr>
    </w:p>
    <w:p w:rsidR="00B469B8" w:rsidRDefault="00B469B8" w:rsidP="00B469B8">
      <w:pPr>
        <w:spacing w:line="480" w:lineRule="auto"/>
        <w:rPr>
          <w:rFonts w:ascii="Times New Roman" w:hAnsi="Times New Roman" w:cs="Times New Roman"/>
        </w:rPr>
      </w:pPr>
    </w:p>
    <w:p w:rsidR="00B469B8" w:rsidRDefault="00B469B8" w:rsidP="00B469B8">
      <w:pPr>
        <w:spacing w:line="480" w:lineRule="auto"/>
        <w:rPr>
          <w:rFonts w:ascii="Times New Roman" w:hAnsi="Times New Roman" w:cs="Times New Roman"/>
        </w:rPr>
      </w:pPr>
    </w:p>
    <w:p w:rsidR="00B469B8" w:rsidRDefault="00B469B8" w:rsidP="00B469B8">
      <w:pPr>
        <w:spacing w:line="480" w:lineRule="auto"/>
        <w:rPr>
          <w:rFonts w:ascii="Times New Roman" w:hAnsi="Times New Roman" w:cs="Times New Roman"/>
        </w:rPr>
      </w:pPr>
    </w:p>
    <w:p w:rsidR="00B469B8" w:rsidRDefault="00B469B8" w:rsidP="00B469B8">
      <w:pPr>
        <w:spacing w:line="480" w:lineRule="auto"/>
        <w:rPr>
          <w:rFonts w:ascii="Times New Roman" w:hAnsi="Times New Roman" w:cs="Times New Roman"/>
        </w:rPr>
      </w:pPr>
    </w:p>
    <w:p w:rsidR="00B469B8" w:rsidRDefault="00B469B8" w:rsidP="00B469B8">
      <w:pPr>
        <w:spacing w:line="480" w:lineRule="auto"/>
        <w:rPr>
          <w:rFonts w:ascii="Times New Roman" w:hAnsi="Times New Roman" w:cs="Times New Roman"/>
        </w:rPr>
      </w:pPr>
    </w:p>
    <w:p w:rsidR="00B469B8" w:rsidRDefault="00B469B8" w:rsidP="00B469B8">
      <w:pPr>
        <w:spacing w:line="480" w:lineRule="auto"/>
        <w:rPr>
          <w:rFonts w:ascii="Times New Roman" w:hAnsi="Times New Roman" w:cs="Times New Roman"/>
        </w:rPr>
      </w:pPr>
    </w:p>
    <w:p w:rsidR="00B469B8" w:rsidRDefault="00B469B8" w:rsidP="00B469B8">
      <w:pPr>
        <w:spacing w:line="480" w:lineRule="auto"/>
        <w:rPr>
          <w:rFonts w:ascii="Times New Roman" w:hAnsi="Times New Roman" w:cs="Times New Roman"/>
        </w:rPr>
      </w:pPr>
    </w:p>
    <w:p w:rsidR="00B469B8" w:rsidRDefault="00B469B8" w:rsidP="00B469B8">
      <w:pPr>
        <w:spacing w:line="480" w:lineRule="auto"/>
        <w:rPr>
          <w:rFonts w:ascii="Times New Roman" w:hAnsi="Times New Roman" w:cs="Times New Roman"/>
        </w:rPr>
      </w:pPr>
    </w:p>
    <w:p w:rsidR="00B469B8" w:rsidRDefault="00B469B8" w:rsidP="00B469B8">
      <w:pPr>
        <w:spacing w:line="480" w:lineRule="auto"/>
        <w:rPr>
          <w:rFonts w:ascii="Times New Roman" w:hAnsi="Times New Roman" w:cs="Times New Roman"/>
        </w:rPr>
      </w:pPr>
    </w:p>
    <w:p w:rsidR="00B469B8" w:rsidRDefault="00B469B8" w:rsidP="00B469B8">
      <w:pPr>
        <w:spacing w:line="480" w:lineRule="auto"/>
        <w:rPr>
          <w:rFonts w:ascii="Times New Roman" w:hAnsi="Times New Roman" w:cs="Times New Roman"/>
        </w:rPr>
      </w:pPr>
    </w:p>
    <w:p w:rsidR="00B469B8" w:rsidRPr="002509F7" w:rsidRDefault="00B469B8" w:rsidP="00B469B8">
      <w:pPr>
        <w:spacing w:line="480" w:lineRule="auto"/>
        <w:rPr>
          <w:rFonts w:ascii="Times New Roman" w:hAnsi="Times New Roman" w:cs="Times New Roman"/>
        </w:rPr>
      </w:pPr>
    </w:p>
    <w:p w:rsidR="00B469B8" w:rsidRDefault="00B469B8">
      <w:pPr>
        <w:rPr>
          <w:rStyle w:val="HTMLCite"/>
        </w:rPr>
      </w:pPr>
    </w:p>
    <w:p w:rsidR="00B469B8" w:rsidRDefault="00B469B8">
      <w:pPr>
        <w:rPr>
          <w:rStyle w:val="HTMLCite"/>
        </w:rPr>
      </w:pPr>
    </w:p>
    <w:p w:rsidR="00653DC3" w:rsidRDefault="00653DC3">
      <w:pPr>
        <w:rPr>
          <w:rStyle w:val="HTMLCite"/>
        </w:rPr>
      </w:pPr>
    </w:p>
    <w:p w:rsidR="00653DC3" w:rsidRDefault="00653DC3">
      <w:pPr>
        <w:rPr>
          <w:rStyle w:val="HTMLCite"/>
        </w:rPr>
      </w:pPr>
    </w:p>
    <w:p w:rsidR="00653DC3" w:rsidRDefault="00653DC3">
      <w:pPr>
        <w:rPr>
          <w:rStyle w:val="HTMLCite"/>
        </w:rPr>
      </w:pPr>
    </w:p>
    <w:p w:rsidR="00653DC3" w:rsidRDefault="00653DC3">
      <w:pPr>
        <w:rPr>
          <w:rStyle w:val="HTMLCite"/>
        </w:rPr>
      </w:pPr>
    </w:p>
    <w:p w:rsidR="00653DC3" w:rsidRDefault="00653DC3">
      <w:pPr>
        <w:rPr>
          <w:rStyle w:val="HTMLCite"/>
        </w:rPr>
      </w:pPr>
    </w:p>
    <w:p w:rsidR="00653DC3" w:rsidRDefault="00B469B8" w:rsidP="00B469B8">
      <w:pPr>
        <w:jc w:val="center"/>
      </w:pPr>
      <w:r>
        <w:t>Sonnet Example</w:t>
      </w:r>
    </w:p>
    <w:p w:rsidR="00B469B8" w:rsidRDefault="00B469B8" w:rsidP="00B469B8">
      <w:pPr>
        <w:jc w:val="center"/>
      </w:pPr>
    </w:p>
    <w:p w:rsidR="00B469B8" w:rsidRDefault="00B469B8" w:rsidP="00B469B8">
      <w:pPr>
        <w:jc w:val="center"/>
      </w:pPr>
    </w:p>
    <w:p w:rsidR="00B469B8" w:rsidRDefault="00B469B8" w:rsidP="00B469B8">
      <w:pPr>
        <w:jc w:val="center"/>
      </w:pPr>
    </w:p>
    <w:p w:rsidR="006323E9" w:rsidRDefault="006323E9" w:rsidP="006323E9">
      <w:pPr>
        <w:jc w:val="center"/>
        <w:rPr>
          <w:rFonts w:ascii="Times New Roman" w:hAnsi="Times New Roman" w:cs="Times New Roman"/>
        </w:rPr>
      </w:pPr>
      <w:r>
        <w:rPr>
          <w:rFonts w:ascii="Times New Roman" w:hAnsi="Times New Roman" w:cs="Times New Roman"/>
        </w:rPr>
        <w:t>Upon Waking</w:t>
      </w:r>
    </w:p>
    <w:p w:rsidR="006323E9" w:rsidRDefault="006323E9" w:rsidP="006323E9">
      <w:pPr>
        <w:jc w:val="center"/>
        <w:rPr>
          <w:rFonts w:ascii="Times New Roman" w:hAnsi="Times New Roman" w:cs="Times New Roman"/>
        </w:rPr>
      </w:pPr>
    </w:p>
    <w:p w:rsidR="006323E9" w:rsidRDefault="006323E9" w:rsidP="006323E9">
      <w:pPr>
        <w:jc w:val="center"/>
        <w:rPr>
          <w:rFonts w:ascii="Times New Roman" w:hAnsi="Times New Roman" w:cs="Times New Roman"/>
        </w:rPr>
      </w:pPr>
      <w:r>
        <w:rPr>
          <w:rFonts w:ascii="Times New Roman" w:hAnsi="Times New Roman" w:cs="Times New Roman"/>
        </w:rPr>
        <w:t>As I roll over under my covers</w:t>
      </w:r>
    </w:p>
    <w:p w:rsidR="006323E9" w:rsidRDefault="006323E9" w:rsidP="006323E9">
      <w:pPr>
        <w:jc w:val="center"/>
        <w:rPr>
          <w:rFonts w:ascii="Times New Roman" w:hAnsi="Times New Roman" w:cs="Times New Roman"/>
        </w:rPr>
      </w:pPr>
      <w:r>
        <w:rPr>
          <w:rFonts w:ascii="Times New Roman" w:hAnsi="Times New Roman" w:cs="Times New Roman"/>
        </w:rPr>
        <w:t>I remind myself that it wasn’t real</w:t>
      </w:r>
    </w:p>
    <w:p w:rsidR="006323E9" w:rsidRDefault="006323E9" w:rsidP="006323E9">
      <w:pPr>
        <w:jc w:val="center"/>
        <w:rPr>
          <w:rFonts w:ascii="Times New Roman" w:hAnsi="Times New Roman" w:cs="Times New Roman"/>
        </w:rPr>
      </w:pPr>
      <w:r>
        <w:rPr>
          <w:rFonts w:ascii="Times New Roman" w:hAnsi="Times New Roman" w:cs="Times New Roman"/>
        </w:rPr>
        <w:t>Although awake, the other world hovers</w:t>
      </w:r>
    </w:p>
    <w:p w:rsidR="006323E9" w:rsidRDefault="006323E9" w:rsidP="006323E9">
      <w:pPr>
        <w:jc w:val="center"/>
        <w:rPr>
          <w:rFonts w:ascii="Times New Roman" w:hAnsi="Times New Roman" w:cs="Times New Roman"/>
        </w:rPr>
      </w:pPr>
      <w:r>
        <w:rPr>
          <w:rFonts w:ascii="Times New Roman" w:hAnsi="Times New Roman" w:cs="Times New Roman"/>
        </w:rPr>
        <w:t>What my brain wants to hide, it can’t conceal</w:t>
      </w:r>
    </w:p>
    <w:p w:rsidR="006323E9" w:rsidRDefault="006323E9" w:rsidP="006323E9">
      <w:pPr>
        <w:jc w:val="center"/>
        <w:rPr>
          <w:rFonts w:ascii="Times New Roman" w:hAnsi="Times New Roman" w:cs="Times New Roman"/>
        </w:rPr>
      </w:pPr>
    </w:p>
    <w:p w:rsidR="006323E9" w:rsidRDefault="006323E9" w:rsidP="006323E9">
      <w:pPr>
        <w:jc w:val="center"/>
        <w:rPr>
          <w:rFonts w:ascii="Times New Roman" w:hAnsi="Times New Roman" w:cs="Times New Roman"/>
        </w:rPr>
      </w:pPr>
      <w:r>
        <w:rPr>
          <w:rFonts w:ascii="Times New Roman" w:hAnsi="Times New Roman" w:cs="Times New Roman"/>
        </w:rPr>
        <w:t>My arms tremble like buildings in a quake</w:t>
      </w:r>
    </w:p>
    <w:p w:rsidR="006323E9" w:rsidRDefault="006323E9" w:rsidP="006323E9">
      <w:pPr>
        <w:jc w:val="center"/>
        <w:rPr>
          <w:rFonts w:ascii="Times New Roman" w:hAnsi="Times New Roman" w:cs="Times New Roman"/>
        </w:rPr>
      </w:pPr>
      <w:r>
        <w:rPr>
          <w:rFonts w:ascii="Times New Roman" w:hAnsi="Times New Roman" w:cs="Times New Roman"/>
        </w:rPr>
        <w:t>My thoughts bounce around like a ball encaged</w:t>
      </w:r>
    </w:p>
    <w:p w:rsidR="006323E9" w:rsidRDefault="006323E9" w:rsidP="006323E9">
      <w:pPr>
        <w:jc w:val="center"/>
        <w:rPr>
          <w:rFonts w:ascii="Times New Roman" w:hAnsi="Times New Roman" w:cs="Times New Roman"/>
        </w:rPr>
      </w:pPr>
      <w:r>
        <w:rPr>
          <w:rFonts w:ascii="Times New Roman" w:hAnsi="Times New Roman" w:cs="Times New Roman"/>
        </w:rPr>
        <w:t>Was it all just a dream, a big mistake?</w:t>
      </w:r>
    </w:p>
    <w:p w:rsidR="006323E9" w:rsidRDefault="006323E9" w:rsidP="006323E9">
      <w:pPr>
        <w:jc w:val="center"/>
        <w:rPr>
          <w:rFonts w:ascii="Times New Roman" w:hAnsi="Times New Roman" w:cs="Times New Roman"/>
        </w:rPr>
      </w:pPr>
      <w:r>
        <w:rPr>
          <w:rFonts w:ascii="Times New Roman" w:hAnsi="Times New Roman" w:cs="Times New Roman"/>
        </w:rPr>
        <w:t>Confused and upset, my blood fills with rage</w:t>
      </w:r>
    </w:p>
    <w:p w:rsidR="006323E9" w:rsidRDefault="006323E9" w:rsidP="006323E9">
      <w:pPr>
        <w:jc w:val="center"/>
        <w:rPr>
          <w:rFonts w:ascii="Times New Roman" w:hAnsi="Times New Roman" w:cs="Times New Roman"/>
        </w:rPr>
      </w:pPr>
    </w:p>
    <w:p w:rsidR="006323E9" w:rsidRDefault="006323E9" w:rsidP="006323E9">
      <w:pPr>
        <w:jc w:val="center"/>
        <w:rPr>
          <w:rFonts w:ascii="Times New Roman" w:hAnsi="Times New Roman" w:cs="Times New Roman"/>
        </w:rPr>
      </w:pPr>
      <w:r>
        <w:rPr>
          <w:rFonts w:ascii="Times New Roman" w:hAnsi="Times New Roman" w:cs="Times New Roman"/>
        </w:rPr>
        <w:t>I shake my head looking from wall to wall</w:t>
      </w:r>
    </w:p>
    <w:p w:rsidR="006323E9" w:rsidRDefault="006323E9" w:rsidP="006323E9">
      <w:pPr>
        <w:jc w:val="center"/>
        <w:rPr>
          <w:rFonts w:ascii="Times New Roman" w:hAnsi="Times New Roman" w:cs="Times New Roman"/>
        </w:rPr>
      </w:pPr>
      <w:r>
        <w:rPr>
          <w:rFonts w:ascii="Times New Roman" w:hAnsi="Times New Roman" w:cs="Times New Roman"/>
        </w:rPr>
        <w:t>My hands are numb and like something foreign</w:t>
      </w:r>
    </w:p>
    <w:p w:rsidR="006323E9" w:rsidRDefault="006323E9" w:rsidP="006323E9">
      <w:pPr>
        <w:jc w:val="center"/>
        <w:rPr>
          <w:rFonts w:ascii="Times New Roman" w:hAnsi="Times New Roman" w:cs="Times New Roman"/>
        </w:rPr>
      </w:pPr>
      <w:r>
        <w:rPr>
          <w:rFonts w:ascii="Times New Roman" w:hAnsi="Times New Roman" w:cs="Times New Roman"/>
        </w:rPr>
        <w:t>I felt out of place, overwhelmed, and small</w:t>
      </w:r>
    </w:p>
    <w:p w:rsidR="006323E9" w:rsidRDefault="006323E9" w:rsidP="006323E9">
      <w:pPr>
        <w:jc w:val="center"/>
        <w:rPr>
          <w:rFonts w:ascii="Times New Roman" w:hAnsi="Times New Roman" w:cs="Times New Roman"/>
        </w:rPr>
      </w:pPr>
      <w:r>
        <w:rPr>
          <w:rFonts w:ascii="Times New Roman" w:hAnsi="Times New Roman" w:cs="Times New Roman"/>
        </w:rPr>
        <w:t>Consumed by fear, my reality torn</w:t>
      </w:r>
    </w:p>
    <w:p w:rsidR="006323E9" w:rsidRDefault="006323E9" w:rsidP="006323E9">
      <w:pPr>
        <w:jc w:val="center"/>
        <w:rPr>
          <w:rFonts w:ascii="Times New Roman" w:hAnsi="Times New Roman" w:cs="Times New Roman"/>
        </w:rPr>
      </w:pPr>
    </w:p>
    <w:p w:rsidR="006323E9" w:rsidRDefault="006323E9" w:rsidP="006323E9">
      <w:pPr>
        <w:jc w:val="center"/>
        <w:rPr>
          <w:rFonts w:ascii="Times New Roman" w:hAnsi="Times New Roman" w:cs="Times New Roman"/>
        </w:rPr>
      </w:pPr>
      <w:r>
        <w:rPr>
          <w:rFonts w:ascii="Times New Roman" w:hAnsi="Times New Roman" w:cs="Times New Roman"/>
        </w:rPr>
        <w:t>I take a deep breath and slowly exhale</w:t>
      </w:r>
    </w:p>
    <w:p w:rsidR="006323E9" w:rsidRDefault="006323E9" w:rsidP="006323E9">
      <w:pPr>
        <w:jc w:val="center"/>
        <w:rPr>
          <w:rFonts w:ascii="Times New Roman" w:hAnsi="Times New Roman" w:cs="Times New Roman"/>
        </w:rPr>
      </w:pPr>
      <w:r>
        <w:rPr>
          <w:rFonts w:ascii="Times New Roman" w:hAnsi="Times New Roman" w:cs="Times New Roman"/>
        </w:rPr>
        <w:t>I feel a release, no longer in jail</w:t>
      </w:r>
    </w:p>
    <w:p w:rsidR="00B469B8" w:rsidRDefault="00B469B8" w:rsidP="00B469B8">
      <w:pPr>
        <w:jc w:val="center"/>
      </w:pPr>
    </w:p>
    <w:p w:rsidR="00B469B8" w:rsidRDefault="00B469B8" w:rsidP="00B469B8">
      <w:pPr>
        <w:jc w:val="center"/>
      </w:pPr>
    </w:p>
    <w:p w:rsidR="00B469B8" w:rsidRDefault="00B469B8" w:rsidP="00B469B8">
      <w:pPr>
        <w:jc w:val="center"/>
      </w:pPr>
    </w:p>
    <w:p w:rsidR="00B469B8" w:rsidRDefault="00B469B8" w:rsidP="00B469B8">
      <w:pPr>
        <w:jc w:val="center"/>
      </w:pPr>
    </w:p>
    <w:p w:rsidR="00B469B8" w:rsidRDefault="00B469B8" w:rsidP="00B469B8">
      <w:pPr>
        <w:jc w:val="center"/>
      </w:pPr>
    </w:p>
    <w:p w:rsidR="00B469B8" w:rsidRDefault="00B469B8" w:rsidP="00B469B8">
      <w:pPr>
        <w:jc w:val="center"/>
      </w:pPr>
    </w:p>
    <w:p w:rsidR="00B469B8" w:rsidRDefault="00B469B8" w:rsidP="00B469B8">
      <w:pPr>
        <w:jc w:val="center"/>
      </w:pPr>
    </w:p>
    <w:p w:rsidR="00B469B8" w:rsidRDefault="00B469B8" w:rsidP="00B469B8">
      <w:pPr>
        <w:jc w:val="center"/>
      </w:pPr>
    </w:p>
    <w:p w:rsidR="00B469B8" w:rsidRDefault="00B469B8" w:rsidP="00B469B8">
      <w:pPr>
        <w:jc w:val="center"/>
      </w:pPr>
    </w:p>
    <w:p w:rsidR="00B469B8" w:rsidRDefault="00B469B8" w:rsidP="00B469B8">
      <w:pPr>
        <w:jc w:val="center"/>
      </w:pPr>
    </w:p>
    <w:p w:rsidR="00B469B8" w:rsidRDefault="00B469B8" w:rsidP="00B469B8">
      <w:pPr>
        <w:jc w:val="center"/>
      </w:pPr>
    </w:p>
    <w:p w:rsidR="00B469B8" w:rsidRDefault="00B469B8" w:rsidP="00B469B8">
      <w:pPr>
        <w:jc w:val="center"/>
      </w:pPr>
    </w:p>
    <w:p w:rsidR="00B469B8" w:rsidRDefault="00B469B8" w:rsidP="00B469B8">
      <w:pPr>
        <w:jc w:val="center"/>
      </w:pPr>
    </w:p>
    <w:p w:rsidR="00B469B8" w:rsidRDefault="00B469B8" w:rsidP="00B469B8">
      <w:pPr>
        <w:jc w:val="center"/>
      </w:pPr>
    </w:p>
    <w:p w:rsidR="00B469B8" w:rsidRDefault="00B469B8" w:rsidP="00B469B8">
      <w:pPr>
        <w:jc w:val="center"/>
      </w:pPr>
    </w:p>
    <w:p w:rsidR="00B469B8" w:rsidRDefault="00B469B8" w:rsidP="00B469B8">
      <w:pPr>
        <w:jc w:val="center"/>
      </w:pPr>
    </w:p>
    <w:p w:rsidR="00B469B8" w:rsidRDefault="00B469B8" w:rsidP="00B469B8">
      <w:pPr>
        <w:jc w:val="center"/>
      </w:pPr>
    </w:p>
    <w:p w:rsidR="00B469B8" w:rsidRDefault="00B469B8" w:rsidP="00B469B8">
      <w:pPr>
        <w:jc w:val="center"/>
      </w:pPr>
    </w:p>
    <w:p w:rsidR="00B469B8" w:rsidRDefault="00B469B8" w:rsidP="00B469B8">
      <w:pPr>
        <w:jc w:val="center"/>
      </w:pPr>
    </w:p>
    <w:p w:rsidR="00B469B8" w:rsidRDefault="00B469B8" w:rsidP="00B469B8">
      <w:pPr>
        <w:jc w:val="center"/>
      </w:pPr>
    </w:p>
    <w:p w:rsidR="00B469B8" w:rsidRDefault="00B469B8" w:rsidP="00B469B8">
      <w:pPr>
        <w:jc w:val="center"/>
      </w:pPr>
    </w:p>
    <w:p w:rsidR="00B469B8" w:rsidRDefault="00B469B8" w:rsidP="00B469B8">
      <w:pPr>
        <w:jc w:val="center"/>
      </w:pPr>
    </w:p>
    <w:p w:rsidR="006323E9" w:rsidRDefault="006323E9" w:rsidP="006323E9"/>
    <w:p w:rsidR="00B469B8" w:rsidRDefault="00B469B8" w:rsidP="006323E9">
      <w:pPr>
        <w:jc w:val="center"/>
      </w:pPr>
      <w:r>
        <w:t>Free Verse Example</w:t>
      </w:r>
    </w:p>
    <w:p w:rsidR="00B469B8" w:rsidRDefault="00B469B8" w:rsidP="00B469B8">
      <w:pPr>
        <w:jc w:val="center"/>
      </w:pPr>
    </w:p>
    <w:p w:rsidR="00B469B8" w:rsidRDefault="00B469B8" w:rsidP="00B469B8">
      <w:pPr>
        <w:rPr>
          <w:rFonts w:ascii="Times New Roman" w:hAnsi="Times New Roman" w:cs="Times New Roman"/>
        </w:rPr>
      </w:pPr>
      <w:r>
        <w:rPr>
          <w:rFonts w:ascii="Times New Roman" w:hAnsi="Times New Roman" w:cs="Times New Roman"/>
        </w:rPr>
        <w:t>I soak in black</w:t>
      </w:r>
    </w:p>
    <w:p w:rsidR="00B469B8" w:rsidRDefault="00B469B8" w:rsidP="00B469B8">
      <w:pPr>
        <w:rPr>
          <w:rFonts w:ascii="Times New Roman" w:hAnsi="Times New Roman" w:cs="Times New Roman"/>
        </w:rPr>
      </w:pPr>
      <w:r>
        <w:rPr>
          <w:rFonts w:ascii="Times New Roman" w:hAnsi="Times New Roman" w:cs="Times New Roman"/>
        </w:rPr>
        <w:t>Sweet</w:t>
      </w:r>
    </w:p>
    <w:p w:rsidR="00B469B8" w:rsidRDefault="00B469B8" w:rsidP="00B469B8">
      <w:pPr>
        <w:rPr>
          <w:rFonts w:ascii="Times New Roman" w:hAnsi="Times New Roman" w:cs="Times New Roman"/>
        </w:rPr>
      </w:pPr>
      <w:proofErr w:type="gramStart"/>
      <w:r>
        <w:rPr>
          <w:rFonts w:ascii="Times New Roman" w:hAnsi="Times New Roman" w:cs="Times New Roman"/>
        </w:rPr>
        <w:t>sweet</w:t>
      </w:r>
      <w:proofErr w:type="gramEnd"/>
      <w:r>
        <w:rPr>
          <w:rFonts w:ascii="Times New Roman" w:hAnsi="Times New Roman" w:cs="Times New Roman"/>
        </w:rPr>
        <w:t>, darkness.</w:t>
      </w:r>
    </w:p>
    <w:p w:rsidR="00B469B8" w:rsidRDefault="00B469B8" w:rsidP="00B469B8">
      <w:pPr>
        <w:rPr>
          <w:rFonts w:ascii="Times New Roman" w:hAnsi="Times New Roman" w:cs="Times New Roman"/>
        </w:rPr>
      </w:pPr>
    </w:p>
    <w:p w:rsidR="00B469B8" w:rsidRDefault="00B469B8" w:rsidP="00B469B8">
      <w:pPr>
        <w:rPr>
          <w:rFonts w:ascii="Times New Roman" w:hAnsi="Times New Roman" w:cs="Times New Roman"/>
        </w:rPr>
      </w:pPr>
      <w:proofErr w:type="gramStart"/>
      <w:r>
        <w:rPr>
          <w:rFonts w:ascii="Times New Roman" w:hAnsi="Times New Roman" w:cs="Times New Roman"/>
        </w:rPr>
        <w:t>beep</w:t>
      </w:r>
      <w:proofErr w:type="gramEnd"/>
      <w:r>
        <w:rPr>
          <w:rFonts w:ascii="Times New Roman" w:hAnsi="Times New Roman" w:cs="Times New Roman"/>
        </w:rPr>
        <w:t xml:space="preserve"> </w:t>
      </w:r>
      <w:proofErr w:type="spellStart"/>
      <w:r>
        <w:rPr>
          <w:rFonts w:ascii="Times New Roman" w:hAnsi="Times New Roman" w:cs="Times New Roman"/>
        </w:rPr>
        <w:t>beep</w:t>
      </w:r>
      <w:proofErr w:type="spellEnd"/>
      <w:r>
        <w:rPr>
          <w:rFonts w:ascii="Times New Roman" w:hAnsi="Times New Roman" w:cs="Times New Roman"/>
        </w:rPr>
        <w:t xml:space="preserve"> </w:t>
      </w:r>
      <w:proofErr w:type="spellStart"/>
      <w:r>
        <w:rPr>
          <w:rFonts w:ascii="Times New Roman" w:hAnsi="Times New Roman" w:cs="Times New Roman"/>
        </w:rPr>
        <w:t>beep</w:t>
      </w:r>
      <w:proofErr w:type="spellEnd"/>
    </w:p>
    <w:p w:rsidR="00B469B8" w:rsidRDefault="00B469B8" w:rsidP="00B469B8">
      <w:pPr>
        <w:rPr>
          <w:rFonts w:ascii="Times New Roman" w:hAnsi="Times New Roman" w:cs="Times New Roman"/>
        </w:rPr>
      </w:pPr>
      <w:proofErr w:type="gramStart"/>
      <w:r>
        <w:rPr>
          <w:rFonts w:ascii="Times New Roman" w:hAnsi="Times New Roman" w:cs="Times New Roman"/>
        </w:rPr>
        <w:t>beep</w:t>
      </w:r>
      <w:proofErr w:type="gramEnd"/>
      <w:r>
        <w:rPr>
          <w:rFonts w:ascii="Times New Roman" w:hAnsi="Times New Roman" w:cs="Times New Roman"/>
        </w:rPr>
        <w:t xml:space="preserve"> </w:t>
      </w:r>
      <w:proofErr w:type="spellStart"/>
      <w:r>
        <w:rPr>
          <w:rFonts w:ascii="Times New Roman" w:hAnsi="Times New Roman" w:cs="Times New Roman"/>
        </w:rPr>
        <w:t>beep</w:t>
      </w:r>
      <w:proofErr w:type="spellEnd"/>
      <w:r>
        <w:rPr>
          <w:rFonts w:ascii="Times New Roman" w:hAnsi="Times New Roman" w:cs="Times New Roman"/>
        </w:rPr>
        <w:t xml:space="preserve"> </w:t>
      </w:r>
      <w:proofErr w:type="spellStart"/>
      <w:r>
        <w:rPr>
          <w:rFonts w:ascii="Times New Roman" w:hAnsi="Times New Roman" w:cs="Times New Roman"/>
        </w:rPr>
        <w:t>beep</w:t>
      </w:r>
      <w:proofErr w:type="spellEnd"/>
    </w:p>
    <w:p w:rsidR="00B469B8" w:rsidRDefault="00B469B8" w:rsidP="00B469B8">
      <w:pPr>
        <w:rPr>
          <w:rFonts w:ascii="Times New Roman" w:hAnsi="Times New Roman" w:cs="Times New Roman"/>
        </w:rPr>
      </w:pPr>
    </w:p>
    <w:p w:rsidR="00B469B8" w:rsidRDefault="00B469B8" w:rsidP="00B469B8">
      <w:pPr>
        <w:rPr>
          <w:rFonts w:ascii="Times New Roman" w:hAnsi="Times New Roman" w:cs="Times New Roman"/>
        </w:rPr>
      </w:pPr>
      <w:r>
        <w:rPr>
          <w:rFonts w:ascii="Times New Roman" w:hAnsi="Times New Roman" w:cs="Times New Roman"/>
        </w:rPr>
        <w:t>Struggling for surrounding consciousness</w:t>
      </w:r>
    </w:p>
    <w:p w:rsidR="00B469B8" w:rsidRDefault="00B469B8" w:rsidP="00B469B8">
      <w:pPr>
        <w:rPr>
          <w:rFonts w:ascii="Times New Roman" w:hAnsi="Times New Roman" w:cs="Times New Roman"/>
        </w:rPr>
      </w:pPr>
      <w:r>
        <w:rPr>
          <w:rFonts w:ascii="Times New Roman" w:hAnsi="Times New Roman" w:cs="Times New Roman"/>
        </w:rPr>
        <w:t>Pillows,</w:t>
      </w:r>
    </w:p>
    <w:p w:rsidR="00B469B8" w:rsidRDefault="00B469B8" w:rsidP="00B469B8">
      <w:pPr>
        <w:rPr>
          <w:rFonts w:ascii="Times New Roman" w:hAnsi="Times New Roman" w:cs="Times New Roman"/>
        </w:rPr>
      </w:pPr>
      <w:proofErr w:type="gramStart"/>
      <w:r>
        <w:rPr>
          <w:rFonts w:ascii="Times New Roman" w:hAnsi="Times New Roman" w:cs="Times New Roman"/>
        </w:rPr>
        <w:t>twisted</w:t>
      </w:r>
      <w:proofErr w:type="gramEnd"/>
      <w:r>
        <w:rPr>
          <w:rFonts w:ascii="Times New Roman" w:hAnsi="Times New Roman" w:cs="Times New Roman"/>
        </w:rPr>
        <w:t xml:space="preserve"> sheet around my legs</w:t>
      </w:r>
    </w:p>
    <w:p w:rsidR="00B469B8" w:rsidRDefault="00B469B8" w:rsidP="00B469B8">
      <w:pPr>
        <w:rPr>
          <w:rFonts w:ascii="Times New Roman" w:hAnsi="Times New Roman" w:cs="Times New Roman"/>
        </w:rPr>
      </w:pPr>
    </w:p>
    <w:p w:rsidR="00B469B8" w:rsidRDefault="00B469B8" w:rsidP="00B469B8">
      <w:pPr>
        <w:rPr>
          <w:rFonts w:ascii="Times New Roman" w:hAnsi="Times New Roman" w:cs="Times New Roman"/>
        </w:rPr>
      </w:pPr>
      <w:r>
        <w:rPr>
          <w:rFonts w:ascii="Times New Roman" w:hAnsi="Times New Roman" w:cs="Times New Roman"/>
        </w:rPr>
        <w:t>I crack an eye</w:t>
      </w:r>
    </w:p>
    <w:p w:rsidR="00B469B8" w:rsidRDefault="00B469B8" w:rsidP="00B469B8">
      <w:pPr>
        <w:rPr>
          <w:rFonts w:ascii="Times New Roman" w:hAnsi="Times New Roman" w:cs="Times New Roman"/>
        </w:rPr>
      </w:pPr>
      <w:r>
        <w:rPr>
          <w:rFonts w:ascii="Times New Roman" w:hAnsi="Times New Roman" w:cs="Times New Roman"/>
        </w:rPr>
        <w:t xml:space="preserve">Hot blinding </w:t>
      </w:r>
    </w:p>
    <w:p w:rsidR="00B469B8" w:rsidRDefault="00B469B8" w:rsidP="00B469B8">
      <w:pPr>
        <w:rPr>
          <w:rFonts w:ascii="Times New Roman" w:hAnsi="Times New Roman" w:cs="Times New Roman"/>
        </w:rPr>
      </w:pPr>
      <w:proofErr w:type="gramStart"/>
      <w:r>
        <w:rPr>
          <w:rFonts w:ascii="Times New Roman" w:hAnsi="Times New Roman" w:cs="Times New Roman"/>
        </w:rPr>
        <w:t>yellow</w:t>
      </w:r>
      <w:proofErr w:type="gramEnd"/>
      <w:r>
        <w:rPr>
          <w:rFonts w:ascii="Times New Roman" w:hAnsi="Times New Roman" w:cs="Times New Roman"/>
        </w:rPr>
        <w:t xml:space="preserve"> flash</w:t>
      </w:r>
    </w:p>
    <w:p w:rsidR="00B469B8" w:rsidRDefault="00B469B8" w:rsidP="00B469B8">
      <w:pPr>
        <w:rPr>
          <w:rFonts w:ascii="Times New Roman" w:hAnsi="Times New Roman" w:cs="Times New Roman"/>
        </w:rPr>
      </w:pPr>
    </w:p>
    <w:p w:rsidR="00B469B8" w:rsidRDefault="00B469B8" w:rsidP="00B469B8">
      <w:pPr>
        <w:rPr>
          <w:rFonts w:ascii="Times New Roman" w:hAnsi="Times New Roman" w:cs="Times New Roman"/>
        </w:rPr>
      </w:pPr>
      <w:proofErr w:type="gramStart"/>
      <w:r>
        <w:rPr>
          <w:rFonts w:ascii="Times New Roman" w:hAnsi="Times New Roman" w:cs="Times New Roman"/>
        </w:rPr>
        <w:t>beep</w:t>
      </w:r>
      <w:proofErr w:type="gramEnd"/>
      <w:r>
        <w:rPr>
          <w:rFonts w:ascii="Times New Roman" w:hAnsi="Times New Roman" w:cs="Times New Roman"/>
        </w:rPr>
        <w:t xml:space="preserve"> </w:t>
      </w:r>
      <w:proofErr w:type="spellStart"/>
      <w:r>
        <w:rPr>
          <w:rFonts w:ascii="Times New Roman" w:hAnsi="Times New Roman" w:cs="Times New Roman"/>
        </w:rPr>
        <w:t>beep</w:t>
      </w:r>
      <w:proofErr w:type="spellEnd"/>
      <w:r>
        <w:rPr>
          <w:rFonts w:ascii="Times New Roman" w:hAnsi="Times New Roman" w:cs="Times New Roman"/>
        </w:rPr>
        <w:t xml:space="preserve"> </w:t>
      </w:r>
      <w:proofErr w:type="spellStart"/>
      <w:r>
        <w:rPr>
          <w:rFonts w:ascii="Times New Roman" w:hAnsi="Times New Roman" w:cs="Times New Roman"/>
        </w:rPr>
        <w:t>beep</w:t>
      </w:r>
      <w:proofErr w:type="spellEnd"/>
    </w:p>
    <w:p w:rsidR="00B469B8" w:rsidRDefault="00B469B8" w:rsidP="00B469B8">
      <w:pPr>
        <w:rPr>
          <w:rFonts w:ascii="Times New Roman" w:hAnsi="Times New Roman" w:cs="Times New Roman"/>
        </w:rPr>
      </w:pPr>
    </w:p>
    <w:p w:rsidR="00B469B8" w:rsidRDefault="00B469B8" w:rsidP="00B469B8">
      <w:pPr>
        <w:rPr>
          <w:rFonts w:ascii="Times New Roman" w:hAnsi="Times New Roman" w:cs="Times New Roman"/>
        </w:rPr>
      </w:pPr>
      <w:proofErr w:type="gramStart"/>
      <w:r>
        <w:rPr>
          <w:rFonts w:ascii="Times New Roman" w:hAnsi="Times New Roman" w:cs="Times New Roman"/>
        </w:rPr>
        <w:t>groping</w:t>
      </w:r>
      <w:proofErr w:type="gramEnd"/>
      <w:r>
        <w:rPr>
          <w:rFonts w:ascii="Times New Roman" w:hAnsi="Times New Roman" w:cs="Times New Roman"/>
        </w:rPr>
        <w:t xml:space="preserve"> and reaching for the cure</w:t>
      </w:r>
    </w:p>
    <w:p w:rsidR="00B469B8" w:rsidRDefault="00B469B8" w:rsidP="00B469B8">
      <w:pPr>
        <w:rPr>
          <w:rFonts w:ascii="Times New Roman" w:hAnsi="Times New Roman" w:cs="Times New Roman"/>
        </w:rPr>
      </w:pPr>
      <w:proofErr w:type="gramStart"/>
      <w:r>
        <w:rPr>
          <w:rFonts w:ascii="Times New Roman" w:hAnsi="Times New Roman" w:cs="Times New Roman"/>
        </w:rPr>
        <w:t>stop</w:t>
      </w:r>
      <w:proofErr w:type="gramEnd"/>
      <w:r>
        <w:rPr>
          <w:rFonts w:ascii="Times New Roman" w:hAnsi="Times New Roman" w:cs="Times New Roman"/>
        </w:rPr>
        <w:t xml:space="preserve"> </w:t>
      </w:r>
      <w:proofErr w:type="spellStart"/>
      <w:r>
        <w:rPr>
          <w:rFonts w:ascii="Times New Roman" w:hAnsi="Times New Roman" w:cs="Times New Roman"/>
        </w:rPr>
        <w:t>stop</w:t>
      </w:r>
      <w:proofErr w:type="spellEnd"/>
      <w:r>
        <w:rPr>
          <w:rFonts w:ascii="Times New Roman" w:hAnsi="Times New Roman" w:cs="Times New Roman"/>
        </w:rPr>
        <w:t xml:space="preserve"> </w:t>
      </w:r>
      <w:proofErr w:type="spellStart"/>
      <w:r>
        <w:rPr>
          <w:rFonts w:ascii="Times New Roman" w:hAnsi="Times New Roman" w:cs="Times New Roman"/>
        </w:rPr>
        <w:t>stop</w:t>
      </w:r>
      <w:proofErr w:type="spellEnd"/>
    </w:p>
    <w:p w:rsidR="00B469B8" w:rsidRDefault="00B469B8" w:rsidP="00B469B8">
      <w:pPr>
        <w:rPr>
          <w:rFonts w:ascii="Times New Roman" w:hAnsi="Times New Roman" w:cs="Times New Roman"/>
        </w:rPr>
      </w:pPr>
    </w:p>
    <w:p w:rsidR="00B469B8" w:rsidRDefault="00B469B8" w:rsidP="00B469B8">
      <w:pPr>
        <w:rPr>
          <w:rFonts w:ascii="Times New Roman" w:hAnsi="Times New Roman" w:cs="Times New Roman"/>
        </w:rPr>
      </w:pPr>
      <w:r>
        <w:rPr>
          <w:rFonts w:ascii="Times New Roman" w:hAnsi="Times New Roman" w:cs="Times New Roman"/>
        </w:rPr>
        <w:t>I hit the button.</w:t>
      </w:r>
    </w:p>
    <w:p w:rsidR="00B469B8" w:rsidRDefault="00B469B8" w:rsidP="00B469B8">
      <w:pPr>
        <w:rPr>
          <w:rFonts w:ascii="Times New Roman" w:hAnsi="Times New Roman" w:cs="Times New Roman"/>
        </w:rPr>
      </w:pPr>
      <w:r>
        <w:rPr>
          <w:rFonts w:ascii="Times New Roman" w:hAnsi="Times New Roman" w:cs="Times New Roman"/>
        </w:rPr>
        <w:t>I am awake.</w:t>
      </w:r>
    </w:p>
    <w:p w:rsidR="00B469B8" w:rsidRPr="00B469B8" w:rsidRDefault="00B469B8" w:rsidP="00B469B8"/>
    <w:sectPr w:rsidR="00B469B8" w:rsidRPr="00B469B8" w:rsidSect="00A03E07">
      <w:pgSz w:w="12240" w:h="15840"/>
      <w:pgMar w:top="1440" w:right="1800" w:bottom="1440" w:left="1800" w:gutter="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imes New Roman">
    <w:panose1 w:val="020206030504050203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trackRevisions/>
  <w:doNotTrackMoves/>
  <w:defaultTabStop w:val="720"/>
  <w:characterSpacingControl w:val="doNotCompress"/>
  <w:savePreviewPicture/>
  <w:compat>
    <w:useFELayout/>
  </w:compat>
  <w:rsids>
    <w:rsidRoot w:val="00FA6058"/>
    <w:rsid w:val="00157A52"/>
    <w:rsid w:val="00556D15"/>
    <w:rsid w:val="006323E9"/>
    <w:rsid w:val="00653DC3"/>
    <w:rsid w:val="006611A1"/>
    <w:rsid w:val="00823ED6"/>
    <w:rsid w:val="00A03E07"/>
    <w:rsid w:val="00AD2407"/>
    <w:rsid w:val="00B469B8"/>
    <w:rsid w:val="00C63E1A"/>
    <w:rsid w:val="00CE0250"/>
    <w:rsid w:val="00FA6058"/>
  </w:rsids>
  <m:mathPr>
    <m:mathFont m:val="Arial Black"/>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3E1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TMLCite">
    <w:name w:val="HTML Cite"/>
    <w:basedOn w:val="DefaultParagraphFont"/>
    <w:uiPriority w:val="99"/>
    <w:semiHidden/>
    <w:unhideWhenUsed/>
    <w:rsid w:val="00556D15"/>
    <w:rPr>
      <w:i/>
      <w:iCs/>
    </w:rPr>
  </w:style>
  <w:style w:type="character" w:styleId="Hyperlink">
    <w:name w:val="Hyperlink"/>
    <w:basedOn w:val="DefaultParagraphFont"/>
    <w:uiPriority w:val="99"/>
    <w:unhideWhenUsed/>
    <w:rsid w:val="00556D15"/>
    <w:rPr>
      <w:color w:val="0000FF" w:themeColor="hyperlink"/>
      <w:u w:val="single"/>
    </w:rPr>
  </w:style>
  <w:style w:type="character" w:styleId="FollowedHyperlink">
    <w:name w:val="FollowedHyperlink"/>
    <w:basedOn w:val="DefaultParagraphFont"/>
    <w:uiPriority w:val="99"/>
    <w:semiHidden/>
    <w:unhideWhenUsed/>
    <w:rsid w:val="00653DC3"/>
    <w:rPr>
      <w:color w:val="800080" w:themeColor="followedHyperlink"/>
      <w:u w:val="single"/>
    </w:rPr>
  </w:style>
  <w:style w:type="paragraph" w:styleId="BalloonText">
    <w:name w:val="Balloon Text"/>
    <w:basedOn w:val="Normal"/>
    <w:link w:val="BalloonTextChar"/>
    <w:uiPriority w:val="99"/>
    <w:semiHidden/>
    <w:unhideWhenUsed/>
    <w:rsid w:val="00823ED6"/>
    <w:rPr>
      <w:rFonts w:ascii="Lucida Grande" w:hAnsi="Lucida Grande"/>
      <w:sz w:val="18"/>
      <w:szCs w:val="18"/>
    </w:rPr>
  </w:style>
  <w:style w:type="character" w:customStyle="1" w:styleId="BalloonTextChar">
    <w:name w:val="Balloon Text Char"/>
    <w:basedOn w:val="DefaultParagraphFont"/>
    <w:link w:val="BalloonText"/>
    <w:uiPriority w:val="99"/>
    <w:semiHidden/>
    <w:rsid w:val="00823ED6"/>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Cite">
    <w:name w:val="HTML Cite"/>
    <w:basedOn w:val="DefaultParagraphFont"/>
    <w:uiPriority w:val="99"/>
    <w:semiHidden/>
    <w:unhideWhenUsed/>
    <w:rsid w:val="00556D15"/>
    <w:rPr>
      <w:i/>
      <w:iCs/>
    </w:rPr>
  </w:style>
  <w:style w:type="character" w:styleId="Hyperlink">
    <w:name w:val="Hyperlink"/>
    <w:basedOn w:val="DefaultParagraphFont"/>
    <w:uiPriority w:val="99"/>
    <w:unhideWhenUsed/>
    <w:rsid w:val="00556D15"/>
    <w:rPr>
      <w:color w:val="0000FF" w:themeColor="hyperlink"/>
      <w:u w:val="single"/>
    </w:rPr>
  </w:style>
  <w:style w:type="character" w:styleId="FollowedHyperlink">
    <w:name w:val="FollowedHyperlink"/>
    <w:basedOn w:val="DefaultParagraphFont"/>
    <w:uiPriority w:val="99"/>
    <w:semiHidden/>
    <w:unhideWhenUsed/>
    <w:rsid w:val="00653DC3"/>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4" Type="http://schemas.openxmlformats.org/officeDocument/2006/relationships/hyperlink" Target="http://www.hsa-haiku.org/" TargetMode="External"/><Relationship Id="rId5" Type="http://schemas.openxmlformats.org/officeDocument/2006/relationships/hyperlink" Target="http://www.poetry.org" TargetMode="Externa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7</Pages>
  <Words>875</Words>
  <Characters>4990</Characters>
  <Application>Microsoft Macintosh Word</Application>
  <DocSecurity>0</DocSecurity>
  <Lines>41</Lines>
  <Paragraphs>9</Paragraphs>
  <ScaleCrop>false</ScaleCrop>
  <Company/>
  <LinksUpToDate>false</LinksUpToDate>
  <CharactersWithSpaces>6128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Calla Mapel</dc:creator>
  <cp:keywords/>
  <dc:description/>
  <cp:lastModifiedBy>Gayle Thieman</cp:lastModifiedBy>
  <cp:revision>2</cp:revision>
  <dcterms:created xsi:type="dcterms:W3CDTF">2011-08-10T04:51:00Z</dcterms:created>
  <dcterms:modified xsi:type="dcterms:W3CDTF">2011-08-10T04:51:00Z</dcterms:modified>
</cp:coreProperties>
</file>